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881DB" w14:textId="5CCAE41D" w:rsidR="003C7C1D" w:rsidRPr="00C363C0" w:rsidRDefault="00EF0227" w:rsidP="00C363C0">
      <w:pPr>
        <w:snapToGrid w:val="0"/>
        <w:jc w:val="center"/>
        <w:rPr>
          <w:rFonts w:ascii="新細明體" w:hAnsi="新細明體" w:cstheme="minorHAnsi"/>
          <w:b/>
          <w:bCs/>
          <w:color w:val="C00000"/>
          <w:sz w:val="48"/>
          <w:szCs w:val="44"/>
          <w:lang w:eastAsia="zh-TW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81D5B">
        <w:rPr>
          <w:rFonts w:asciiTheme="minorHAnsi" w:hAnsiTheme="minorHAnsi" w:cstheme="minorHAnsi"/>
          <w:b/>
          <w:bCs/>
          <w:color w:val="C00000"/>
          <w:sz w:val="48"/>
          <w:szCs w:val="44"/>
          <w:lang w:eastAsia="zh-TW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Guardians of BB</w:t>
      </w:r>
      <w:r w:rsidR="008D3662" w:rsidRPr="00F81D5B">
        <w:rPr>
          <w:rFonts w:asciiTheme="minorHAnsi" w:hAnsiTheme="minorHAnsi" w:cstheme="minorHAnsi" w:hint="eastAsia"/>
          <w:b/>
          <w:bCs/>
          <w:color w:val="C00000"/>
          <w:sz w:val="48"/>
          <w:szCs w:val="44"/>
          <w:lang w:eastAsia="zh-TW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　</w:t>
      </w:r>
      <w:r w:rsidRPr="00F81D5B">
        <w:rPr>
          <w:rFonts w:asciiTheme="minorHAnsi" w:hAnsiTheme="minorHAnsi" w:cstheme="minorHAnsi"/>
          <w:b/>
          <w:bCs/>
          <w:color w:val="C00000"/>
          <w:sz w:val="48"/>
          <w:szCs w:val="44"/>
          <w:lang w:val="en-US" w:eastAsia="zh-TW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BB</w:t>
      </w:r>
      <w:r w:rsidRPr="00F81D5B">
        <w:rPr>
          <w:rFonts w:ascii="MS Gothic" w:eastAsia="MS Gothic" w:hAnsi="MS Gothic" w:cstheme="minorHAnsi" w:hint="eastAsia"/>
          <w:b/>
          <w:bCs/>
          <w:color w:val="C00000"/>
          <w:sz w:val="48"/>
          <w:szCs w:val="44"/>
          <w:lang w:eastAsia="zh-TW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保</w:t>
      </w:r>
      <w:r w:rsidR="00C363C0" w:rsidRPr="00C363C0">
        <w:rPr>
          <w:rFonts w:ascii="MS Gothic" w:eastAsia="MS Gothic" w:hAnsi="MS Gothic" w:cstheme="minorHAnsi" w:hint="eastAsia"/>
          <w:b/>
          <w:bCs/>
          <w:color w:val="C00000"/>
          <w:sz w:val="48"/>
          <w:szCs w:val="44"/>
          <w:lang w:eastAsia="zh-TW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衛</w:t>
      </w:r>
      <w:r w:rsidRPr="00F81D5B">
        <w:rPr>
          <w:rFonts w:ascii="MS Gothic" w:eastAsia="MS Gothic" w:hAnsi="MS Gothic" w:cstheme="minorHAnsi" w:hint="eastAsia"/>
          <w:b/>
          <w:bCs/>
          <w:color w:val="C00000"/>
          <w:sz w:val="48"/>
          <w:szCs w:val="44"/>
          <w:lang w:eastAsia="zh-TW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隊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0"/>
        <w:gridCol w:w="288"/>
        <w:gridCol w:w="6223"/>
      </w:tblGrid>
      <w:tr w:rsidR="00B04FE8" w:rsidRPr="004E338B" w14:paraId="755502C1" w14:textId="77777777" w:rsidTr="008D3662">
        <w:tc>
          <w:tcPr>
            <w:tcW w:w="1876" w:type="pct"/>
            <w:shd w:val="clear" w:color="auto" w:fill="FFF2CC" w:themeFill="accent4" w:themeFillTint="33"/>
          </w:tcPr>
          <w:p w14:paraId="361049D1" w14:textId="02D5AB4E" w:rsidR="00B04FE8" w:rsidRPr="004E338B" w:rsidRDefault="00B04FE8">
            <w:pPr>
              <w:rPr>
                <w:rFonts w:asciiTheme="minorHAnsi" w:eastAsia="標楷體" w:hAnsiTheme="minorHAnsi" w:cstheme="minorHAnsi"/>
                <w:sz w:val="22"/>
                <w:szCs w:val="21"/>
                <w:lang w:eastAsia="zh-TW"/>
              </w:rPr>
            </w:pPr>
            <w:r w:rsidRPr="004E338B">
              <w:rPr>
                <w:rFonts w:asciiTheme="minorHAnsi" w:eastAsia="標楷體" w:hAnsiTheme="minorHAnsi" w:cstheme="minorHAnsi"/>
                <w:sz w:val="22"/>
                <w:szCs w:val="21"/>
              </w:rPr>
              <w:t xml:space="preserve">Name </w:t>
            </w:r>
            <w:r w:rsidRPr="004E338B">
              <w:rPr>
                <w:rFonts w:asciiTheme="minorHAnsi" w:eastAsia="標楷體" w:hAnsiTheme="minorHAnsi" w:cstheme="minorHAnsi"/>
                <w:sz w:val="22"/>
                <w:szCs w:val="21"/>
                <w:lang w:eastAsia="zh-TW"/>
              </w:rPr>
              <w:t>姓名</w:t>
            </w:r>
          </w:p>
        </w:tc>
        <w:tc>
          <w:tcPr>
            <w:tcW w:w="138" w:type="pct"/>
            <w:shd w:val="clear" w:color="auto" w:fill="FFF2CC" w:themeFill="accent4" w:themeFillTint="33"/>
          </w:tcPr>
          <w:p w14:paraId="70DD1B92" w14:textId="77777777" w:rsidR="00B04FE8" w:rsidRPr="004E338B" w:rsidRDefault="00B04FE8">
            <w:pPr>
              <w:rPr>
                <w:rFonts w:asciiTheme="minorHAnsi" w:eastAsia="標楷體" w:hAnsiTheme="minorHAnsi" w:cstheme="minorHAnsi"/>
                <w:sz w:val="22"/>
                <w:szCs w:val="21"/>
              </w:rPr>
            </w:pPr>
          </w:p>
        </w:tc>
        <w:tc>
          <w:tcPr>
            <w:tcW w:w="2986" w:type="pct"/>
            <w:shd w:val="clear" w:color="auto" w:fill="FFF2CC" w:themeFill="accent4" w:themeFillTint="33"/>
          </w:tcPr>
          <w:p w14:paraId="29EC9D23" w14:textId="012D9AEF" w:rsidR="00B04FE8" w:rsidRPr="004E338B" w:rsidRDefault="00B04FE8">
            <w:pPr>
              <w:rPr>
                <w:rFonts w:asciiTheme="minorHAnsi" w:eastAsia="標楷體" w:hAnsiTheme="minorHAnsi" w:cstheme="minorHAnsi"/>
                <w:sz w:val="22"/>
                <w:szCs w:val="21"/>
                <w:lang w:eastAsia="zh-TW"/>
              </w:rPr>
            </w:pPr>
          </w:p>
        </w:tc>
      </w:tr>
      <w:tr w:rsidR="00B04FE8" w:rsidRPr="00CA510A" w14:paraId="2795EFE9" w14:textId="77777777" w:rsidTr="00F03EB9">
        <w:trPr>
          <w:trHeight w:val="60"/>
        </w:trPr>
        <w:tc>
          <w:tcPr>
            <w:tcW w:w="1876" w:type="pct"/>
            <w:shd w:val="clear" w:color="auto" w:fill="FFF2CC" w:themeFill="accent4" w:themeFillTint="33"/>
          </w:tcPr>
          <w:p w14:paraId="5957AB69" w14:textId="61B00082" w:rsidR="00B04FE8" w:rsidRPr="00CA510A" w:rsidRDefault="00B04FE8">
            <w:pPr>
              <w:rPr>
                <w:sz w:val="28"/>
                <w:szCs w:val="24"/>
              </w:rPr>
            </w:pPr>
          </w:p>
        </w:tc>
        <w:tc>
          <w:tcPr>
            <w:tcW w:w="138" w:type="pct"/>
            <w:shd w:val="clear" w:color="auto" w:fill="FFF2CC" w:themeFill="accent4" w:themeFillTint="33"/>
          </w:tcPr>
          <w:p w14:paraId="2412C7E0" w14:textId="77777777" w:rsidR="00B04FE8" w:rsidRPr="00CA510A" w:rsidRDefault="00B04FE8">
            <w:pPr>
              <w:rPr>
                <w:sz w:val="28"/>
                <w:szCs w:val="24"/>
              </w:rPr>
            </w:pPr>
          </w:p>
        </w:tc>
        <w:tc>
          <w:tcPr>
            <w:tcW w:w="2986" w:type="pct"/>
            <w:shd w:val="clear" w:color="auto" w:fill="FFF2CC" w:themeFill="accent4" w:themeFillTint="33"/>
          </w:tcPr>
          <w:p w14:paraId="1357BA62" w14:textId="6D77B2C9" w:rsidR="00B04FE8" w:rsidRPr="00CA510A" w:rsidRDefault="00B04FE8">
            <w:pPr>
              <w:rPr>
                <w:sz w:val="28"/>
                <w:szCs w:val="24"/>
              </w:rPr>
            </w:pPr>
          </w:p>
        </w:tc>
      </w:tr>
    </w:tbl>
    <w:p w14:paraId="3B2A8EE4" w14:textId="38106D45" w:rsidR="00556B0B" w:rsidRPr="00EF2B37" w:rsidRDefault="00885001">
      <w:pPr>
        <w:rPr>
          <w:sz w:val="12"/>
          <w:szCs w:val="12"/>
        </w:rPr>
      </w:pPr>
      <w:r>
        <w:rPr>
          <w:noProof/>
          <w:sz w:val="12"/>
          <w:szCs w:val="12"/>
          <w:lang w:val="en-US" w:eastAsia="zh-TW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B7137E" wp14:editId="0F5CD3CD">
                <wp:simplePos x="0" y="0"/>
                <wp:positionH relativeFrom="margin">
                  <wp:align>center</wp:align>
                </wp:positionH>
                <wp:positionV relativeFrom="paragraph">
                  <wp:posOffset>52070</wp:posOffset>
                </wp:positionV>
                <wp:extent cx="6767830" cy="8867775"/>
                <wp:effectExtent l="0" t="0" r="0" b="952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7830" cy="8867775"/>
                        </a:xfrm>
                        <a:prstGeom prst="roundRect">
                          <a:avLst>
                            <a:gd name="adj" fmla="val 2425"/>
                          </a:avLst>
                        </a:prstGeom>
                        <a:solidFill>
                          <a:srgbClr val="FFFFCC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078AF" w14:textId="77777777" w:rsidR="00885001" w:rsidRPr="00F03EB9" w:rsidRDefault="00885001" w:rsidP="0088500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B7137E" id="Rounded Rectangle 2" o:spid="_x0000_s1026" style="position:absolute;margin-left:0;margin-top:4.1pt;width:532.9pt;height:698.2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5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" fillcolor="#ffc" stroked="f" strokeweight="1pt">
                <v:fill opacity="32896f"/>
                <v:stroke joinstyle="miter"/>
                <v:textbox>
                  <w:txbxContent>
                    <w:p w14:paraId="6FE078AF" w14:textId="77777777" w:rsidR="00885001" w:rsidRPr="00F03EB9" w:rsidRDefault="00885001" w:rsidP="0088500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82097A3" w14:textId="05F2BCC0" w:rsidR="00556B0B" w:rsidRDefault="00556B0B" w:rsidP="001C316B">
      <w:pPr>
        <w:rPr>
          <w:sz w:val="2"/>
          <w:szCs w:val="2"/>
        </w:rPr>
      </w:pPr>
    </w:p>
    <w:p w14:paraId="4C3FCB25" w14:textId="70DC25C0" w:rsidR="00822223" w:rsidRDefault="00822223" w:rsidP="001C316B">
      <w:pPr>
        <w:rPr>
          <w:sz w:val="2"/>
          <w:szCs w:val="2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9587"/>
      </w:tblGrid>
      <w:tr w:rsidR="00F81D5B" w:rsidRPr="000F52BF" w14:paraId="2938F0FF" w14:textId="77777777" w:rsidTr="002A7675">
        <w:trPr>
          <w:cantSplit/>
          <w:trHeight w:val="2098"/>
        </w:trPr>
        <w:tc>
          <w:tcPr>
            <w:tcW w:w="400" w:type="pct"/>
            <w:textDirection w:val="btLr"/>
            <w:vAlign w:val="center"/>
          </w:tcPr>
          <w:p w14:paraId="0FEB7413" w14:textId="77777777" w:rsidR="00F81D5B" w:rsidRPr="00AF4192" w:rsidRDefault="00F81D5B" w:rsidP="00655948">
            <w:pPr>
              <w:ind w:left="113" w:right="113"/>
              <w:jc w:val="center"/>
              <w:rPr>
                <w:rFonts w:ascii="Cambria" w:eastAsia="標楷體" w:hAnsi="Cambria"/>
                <w:b/>
                <w:bCs/>
                <w:color w:val="FF0000"/>
                <w:szCs w:val="24"/>
              </w:rPr>
            </w:pPr>
            <w:r w:rsidRPr="00AF4192">
              <w:rPr>
                <w:rFonts w:ascii="Cambria" w:eastAsia="標楷體" w:hAnsi="Cambria"/>
                <w:b/>
                <w:bCs/>
                <w:color w:val="FF0000"/>
                <w:szCs w:val="24"/>
                <w:lang w:eastAsia="zh-TW"/>
              </w:rPr>
              <w:t>SCIENCE</w:t>
            </w:r>
            <w:r w:rsidRPr="00AF4192">
              <w:rPr>
                <w:rFonts w:ascii="Cambria" w:eastAsia="標楷體" w:hAnsi="Cambria"/>
                <w:b/>
                <w:bCs/>
                <w:color w:val="FF0000"/>
                <w:szCs w:val="24"/>
              </w:rPr>
              <w:t xml:space="preserve"> </w:t>
            </w:r>
          </w:p>
          <w:p w14:paraId="56D0AC1B" w14:textId="77777777" w:rsidR="00F81D5B" w:rsidRPr="00AF4192" w:rsidRDefault="00F81D5B" w:rsidP="00655948">
            <w:pPr>
              <w:ind w:left="113" w:right="113"/>
              <w:jc w:val="center"/>
              <w:rPr>
                <w:szCs w:val="24"/>
              </w:rPr>
            </w:pPr>
            <w:r w:rsidRPr="00AF4192">
              <w:rPr>
                <w:rFonts w:ascii="Cambria" w:eastAsia="標楷體" w:hAnsi="Cambria"/>
                <w:b/>
                <w:bCs/>
                <w:color w:val="FF0000"/>
                <w:szCs w:val="24"/>
              </w:rPr>
              <w:t>科學</w:t>
            </w:r>
          </w:p>
        </w:tc>
        <w:tc>
          <w:tcPr>
            <w:tcW w:w="4600" w:type="pct"/>
            <w:vAlign w:val="center"/>
          </w:tcPr>
          <w:tbl>
            <w:tblPr>
              <w:tblStyle w:val="a7"/>
              <w:tblW w:w="9071" w:type="dxa"/>
              <w:jc w:val="center"/>
              <w:tblBorders>
                <w:top w:val="single" w:sz="18" w:space="0" w:color="FF0000"/>
                <w:left w:val="single" w:sz="18" w:space="0" w:color="FF0000"/>
                <w:bottom w:val="single" w:sz="18" w:space="0" w:color="FF0000"/>
                <w:right w:val="single" w:sz="18" w:space="0" w:color="FF0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27"/>
              <w:gridCol w:w="2009"/>
              <w:gridCol w:w="2526"/>
              <w:gridCol w:w="2009"/>
            </w:tblGrid>
            <w:tr w:rsidR="00F81D5B" w:rsidRPr="000F52BF" w14:paraId="420199F0" w14:textId="77777777" w:rsidTr="00F81D5B">
              <w:trPr>
                <w:cantSplit/>
                <w:trHeight w:val="510"/>
                <w:jc w:val="center"/>
              </w:trPr>
              <w:tc>
                <w:tcPr>
                  <w:tcW w:w="9071" w:type="dxa"/>
                  <w:gridSpan w:val="4"/>
                </w:tcPr>
                <w:p w14:paraId="1E677249" w14:textId="2B6B315E" w:rsidR="00F81D5B" w:rsidRPr="000F52BF" w:rsidRDefault="00F81D5B" w:rsidP="00655948">
                  <w:pPr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</w:pP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Why</w:t>
                  </w:r>
                  <w:ins w:id="0" w:author="Ronald CHOW Ka Chun" w:date="2024-01-22T09:44:00Z">
                    <w:r w:rsidR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  <w:lang w:eastAsia="zh-TW"/>
                      </w:rPr>
                      <w:t xml:space="preserve"> do</w:t>
                    </w:r>
                  </w:ins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 xml:space="preserve"> the small parts regulations on </w:t>
                  </w:r>
                  <w:r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t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oy safety strictly apply to children under three years old?</w:t>
                  </w:r>
                </w:p>
                <w:p w14:paraId="01981245" w14:textId="36BF4BEF" w:rsidR="00F81D5B" w:rsidRPr="000F52BF" w:rsidRDefault="00F81D5B" w:rsidP="00655948">
                  <w:pPr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</w:pPr>
                  <w:r w:rsidRPr="007B035A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為</w:t>
                  </w:r>
                  <w:r w:rsidRPr="007B035A">
                    <w:rPr>
                      <w:rFonts w:hint="eastAsia"/>
                      <w:sz w:val="21"/>
                      <w:szCs w:val="21"/>
                      <w:lang w:eastAsia="zh-TW"/>
                    </w:rPr>
                    <w:t>甚</w:t>
                  </w:r>
                  <w:r w:rsidRPr="007B035A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麼三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歲或以下兒童接觸的玩具及兒童產品</w:t>
                  </w:r>
                  <w:r w:rsidR="000151DA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要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有嚴格</w:t>
                  </w:r>
                  <w:r w:rsidR="000151DA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的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大小限制？</w:t>
                  </w:r>
                </w:p>
              </w:tc>
            </w:tr>
            <w:tr w:rsidR="00617706" w:rsidRPr="000F52BF" w14:paraId="3E011521" w14:textId="77777777" w:rsidTr="00617706">
              <w:trPr>
                <w:cantSplit/>
                <w:trHeight w:val="1417"/>
                <w:jc w:val="center"/>
              </w:trPr>
              <w:tc>
                <w:tcPr>
                  <w:tcW w:w="2527" w:type="dxa"/>
                  <w:vAlign w:val="center"/>
                </w:tcPr>
                <w:p w14:paraId="1D40087E" w14:textId="77777777" w:rsidR="00617706" w:rsidRPr="000F52BF" w:rsidRDefault="00617706" w:rsidP="00655948">
                  <w:pPr>
                    <w:jc w:val="center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595A3D47" wp14:editId="494C9BDB">
                            <wp:extent cx="1440000" cy="792000"/>
                            <wp:effectExtent l="0" t="0" r="27305" b="27305"/>
                            <wp:docPr id="34" name="Rectangle: Rounded Corners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40000" cy="792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D45F68E" w14:textId="4896741A" w:rsidR="00617706" w:rsidRDefault="00617706" w:rsidP="00F81D5B">
                                        <w:pPr>
                                          <w:jc w:val="center"/>
                                        </w:pPr>
                                        <w:del w:id="1" w:author="Ronald CHOW Ka Chun" w:date="2024-01-22T09:44:00Z">
                                          <w:r w:rsidDel="00E74DE8">
                                            <w:rPr>
                                              <w:noProof/>
                                              <w:lang w:val="en-US" w:eastAsia="zh-TW"/>
                                            </w:rPr>
                                            <w:drawing>
                                              <wp:inline distT="0" distB="0" distL="0" distR="0" wp14:anchorId="30108BCA" wp14:editId="6C07651D">
                                                <wp:extent cx="701725" cy="864000"/>
                                                <wp:effectExtent l="0" t="0" r="3175" b="0"/>
                                                <wp:docPr id="53" name="圖片 23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2" name="A_0917_tracheo-oesophageal-fistula.2e16d0ba.fill-320x394.jpg"/>
                                                        <pic:cNvPicPr/>
                                                      </pic:nvPicPr>
                                                      <pic:blipFill>
                                                        <a:blip r:embed="rId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>
                                                        <a:xfrm>
                                                          <a:off x="0" y="0"/>
                                                          <a:ext cx="701725" cy="8640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del>
                                        <w:ins w:id="2" w:author="Ronald CHOW Ka Chun" w:date="2024-01-22T09:44:00Z">
                                          <w:r w:rsidR="00E74DE8" w:rsidRPr="00E74DE8">
                                            <w:rPr>
                                              <w:noProof/>
                                              <w:lang w:val="en-US" w:eastAsia="zh-TW"/>
                                            </w:rPr>
                                            <w:drawing>
                                              <wp:inline distT="0" distB="0" distL="0" distR="0" wp14:anchorId="46626C0E" wp14:editId="27EFDE5A">
                                                <wp:extent cx="607239" cy="569070"/>
                                                <wp:effectExtent l="0" t="0" r="2540" b="2540"/>
                                                <wp:docPr id="1" name="圖片 1" descr="d:\data\Downloads\STEAM Guardian of BB -PPT redrawn\P9.jpg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" descr="d:\data\Downloads\STEAM Guardian of BB -PPT redrawn\P9.jpg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9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617404" cy="578596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ins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595A3D47" id="Rectangle: Rounded Corners 10" o:spid="_x0000_s1027" style="width:113.4pt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" fillcolor="white [3201]" strokecolor="red" strokeweight="1.5pt">
                            <v:stroke joinstyle="miter"/>
                            <v:textbox>
                              <w:txbxContent>
                                <w:p w14:paraId="6D45F68E" w14:textId="4896741A" w:rsidR="00617706" w:rsidRDefault="00617706" w:rsidP="00F81D5B">
                                  <w:pPr>
                                    <w:jc w:val="center"/>
                                  </w:pPr>
                                  <w:del w:id="3" w:author="Ronald CHOW Ka Chun" w:date="2024-01-22T09:44:00Z">
                                    <w:r w:rsidDel="00E74DE8">
                                      <w:rPr>
                                        <w:noProof/>
                                        <w:lang w:val="en-US" w:eastAsia="zh-TW"/>
                                      </w:rPr>
                                      <w:drawing>
                                        <wp:inline distT="0" distB="0" distL="0" distR="0" wp14:anchorId="30108BCA" wp14:editId="6C07651D">
                                          <wp:extent cx="701725" cy="864000"/>
                                          <wp:effectExtent l="0" t="0" r="3175" b="0"/>
                                          <wp:docPr id="53" name="圖片 2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" name="A_0917_tracheo-oesophageal-fistula.2e16d0ba.fill-320x394.jpg"/>
                                                  <pic:cNvPicPr/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701725" cy="864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del>
                                  <w:ins w:id="4" w:author="Ronald CHOW Ka Chun" w:date="2024-01-22T09:44:00Z">
                                    <w:r w:rsidR="00E74DE8" w:rsidRPr="00E74DE8">
                                      <w:rPr>
                                        <w:noProof/>
                                        <w:lang w:val="en-US" w:eastAsia="zh-TW"/>
                                      </w:rPr>
                                      <w:drawing>
                                        <wp:inline distT="0" distB="0" distL="0" distR="0" wp14:anchorId="46626C0E" wp14:editId="27EFDE5A">
                                          <wp:extent cx="607239" cy="569070"/>
                                          <wp:effectExtent l="0" t="0" r="2540" b="2540"/>
                                          <wp:docPr id="1" name="圖片 1" descr="d:\data\Downloads\STEAM Guardian of BB -PPT redrawn\P9.jpg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d:\data\Downloads\STEAM Guardian of BB -PPT redrawn\P9.jpg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17404" cy="578596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ins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009" w:type="dxa"/>
                  <w:vAlign w:val="center"/>
                </w:tcPr>
                <w:p w14:paraId="69F8AA8D" w14:textId="5CB6BDFA" w:rsidR="00617706" w:rsidRPr="000F52BF" w:rsidRDefault="00617706" w:rsidP="002A7675">
                  <w:pPr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617706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H</w:t>
                  </w:r>
                  <w:r w:rsidRPr="00617706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igher risk of choking</w:t>
                  </w:r>
                  <w:r w:rsidRPr="00617706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br/>
                  </w:r>
                  <w:r w:rsidRPr="00617706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窒息風險</w:t>
                  </w:r>
                  <w:r w:rsidRPr="00617706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高</w:t>
                  </w:r>
                </w:p>
              </w:tc>
              <w:tc>
                <w:tcPr>
                  <w:tcW w:w="2526" w:type="dxa"/>
                  <w:vAlign w:val="center"/>
                </w:tcPr>
                <w:p w14:paraId="03B3E4C7" w14:textId="49EC3ABA" w:rsidR="00617706" w:rsidRPr="000F52BF" w:rsidRDefault="00617706" w:rsidP="00655948">
                  <w:pPr>
                    <w:jc w:val="center"/>
                    <w:rPr>
                      <w:rFonts w:asciiTheme="minorHAnsi" w:hAnsiTheme="minorHAnsi" w:cstheme="minorHAnsi"/>
                      <w:sz w:val="21"/>
                      <w:szCs w:val="21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0695BFA6" wp14:editId="39E6011F">
                            <wp:extent cx="1440000" cy="792000"/>
                            <wp:effectExtent l="0" t="0" r="27305" b="27305"/>
                            <wp:docPr id="10" name="Rectangle: Rounded Corners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40000" cy="792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9D93A94" w14:textId="77777777" w:rsidR="00617706" w:rsidRDefault="00617706" w:rsidP="00617706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7DA9182D" wp14:editId="5B118370">
                                              <wp:extent cx="973225" cy="576000"/>
                                              <wp:effectExtent l="0" t="0" r="0" b="0"/>
                                              <wp:docPr id="54" name="圖片 24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0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973225" cy="576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0695BFA6" id="_x0000_s1028" style="width:113.4pt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" fillcolor="white [3201]" strokecolor="red" strokeweight="1.5pt">
                            <v:stroke joinstyle="miter"/>
                            <v:textbox>
                              <w:txbxContent>
                                <w:p w14:paraId="59D93A94" w14:textId="77777777" w:rsidR="00617706" w:rsidRDefault="00617706" w:rsidP="0061770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7DA9182D" wp14:editId="5B118370">
                                        <wp:extent cx="973225" cy="576000"/>
                                        <wp:effectExtent l="0" t="0" r="0" b="0"/>
                                        <wp:docPr id="54" name="圖片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73225" cy="57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2009" w:type="dxa"/>
                  <w:vAlign w:val="center"/>
                </w:tcPr>
                <w:p w14:paraId="0CA5EE5B" w14:textId="69A2FCA7" w:rsidR="00617706" w:rsidRDefault="00617706" w:rsidP="002A7675">
                  <w:pPr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</w:pPr>
                  <w:r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  <w:t>L</w:t>
                  </w:r>
                  <w:r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 xml:space="preserve">ack of self-care ability and 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  <w:br/>
                  </w:r>
                  <w:r w:rsidRPr="00A4694F"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  <w:t>visual acuity</w:t>
                  </w:r>
                  <w:r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 xml:space="preserve"> </w:t>
                  </w:r>
                </w:p>
                <w:p w14:paraId="623FA09A" w14:textId="2CC394E5" w:rsidR="00617706" w:rsidRPr="000F52BF" w:rsidRDefault="00617706" w:rsidP="002A7675">
                  <w:pPr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</w:pPr>
                  <w:r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欠缺自理能力及</w:t>
                  </w:r>
                  <w:r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  <w:br/>
                  </w:r>
                  <w:r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良好視覺功能</w:t>
                  </w:r>
                </w:p>
              </w:tc>
            </w:tr>
          </w:tbl>
          <w:p w14:paraId="2AEEE0F5" w14:textId="77777777" w:rsidR="00F81D5B" w:rsidRPr="000F52BF" w:rsidRDefault="00F81D5B" w:rsidP="0065594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zh-TW"/>
              </w:rPr>
            </w:pPr>
          </w:p>
        </w:tc>
      </w:tr>
      <w:tr w:rsidR="00F81D5B" w:rsidRPr="000F52BF" w14:paraId="485AE128" w14:textId="77777777" w:rsidTr="002A7675">
        <w:trPr>
          <w:cantSplit/>
          <w:trHeight w:val="2438"/>
        </w:trPr>
        <w:tc>
          <w:tcPr>
            <w:tcW w:w="400" w:type="pct"/>
            <w:textDirection w:val="btLr"/>
            <w:vAlign w:val="center"/>
          </w:tcPr>
          <w:p w14:paraId="08821FE3" w14:textId="77777777" w:rsidR="00F81D5B" w:rsidRPr="00AF4192" w:rsidRDefault="00F81D5B" w:rsidP="00655948">
            <w:pPr>
              <w:ind w:left="113" w:right="113"/>
              <w:jc w:val="center"/>
              <w:rPr>
                <w:rFonts w:ascii="Cambria" w:eastAsia="標楷體" w:hAnsi="Cambria"/>
                <w:b/>
                <w:bCs/>
                <w:color w:val="7030A0"/>
                <w:szCs w:val="24"/>
              </w:rPr>
            </w:pPr>
            <w:r w:rsidRPr="00AF4192">
              <w:rPr>
                <w:rFonts w:ascii="Cambria" w:eastAsia="標楷體" w:hAnsi="Cambria"/>
                <w:b/>
                <w:bCs/>
                <w:color w:val="7030A0"/>
                <w:szCs w:val="24"/>
                <w:lang w:eastAsia="zh-TW"/>
              </w:rPr>
              <w:t>TECHNOLOGY</w:t>
            </w:r>
            <w:r w:rsidRPr="00AF4192">
              <w:rPr>
                <w:rFonts w:ascii="Cambria" w:eastAsia="標楷體" w:hAnsi="Cambria"/>
                <w:b/>
                <w:bCs/>
                <w:color w:val="7030A0"/>
                <w:szCs w:val="24"/>
              </w:rPr>
              <w:t xml:space="preserve"> </w:t>
            </w:r>
          </w:p>
          <w:p w14:paraId="030DF241" w14:textId="77777777" w:rsidR="00F81D5B" w:rsidRPr="00AF4192" w:rsidRDefault="00F81D5B" w:rsidP="00655948">
            <w:pPr>
              <w:ind w:left="113" w:right="113"/>
              <w:jc w:val="center"/>
              <w:rPr>
                <w:rFonts w:ascii="Cambria" w:eastAsia="標楷體" w:hAnsi="Cambria"/>
                <w:b/>
                <w:bCs/>
                <w:color w:val="7030A0"/>
                <w:szCs w:val="24"/>
              </w:rPr>
            </w:pPr>
            <w:r w:rsidRPr="00AF4192">
              <w:rPr>
                <w:rFonts w:ascii="Cambria" w:eastAsia="標楷體" w:hAnsi="Cambria"/>
                <w:b/>
                <w:bCs/>
                <w:color w:val="7030A0"/>
                <w:szCs w:val="24"/>
              </w:rPr>
              <w:t>科技</w:t>
            </w:r>
          </w:p>
        </w:tc>
        <w:tc>
          <w:tcPr>
            <w:tcW w:w="4600" w:type="pct"/>
            <w:vAlign w:val="center"/>
          </w:tcPr>
          <w:tbl>
            <w:tblPr>
              <w:tblStyle w:val="a7"/>
              <w:tblW w:w="9071" w:type="dxa"/>
              <w:jc w:val="center"/>
              <w:tblBorders>
                <w:top w:val="single" w:sz="18" w:space="0" w:color="7030A0"/>
                <w:left w:val="single" w:sz="18" w:space="0" w:color="7030A0"/>
                <w:bottom w:val="single" w:sz="18" w:space="0" w:color="7030A0"/>
                <w:right w:val="single" w:sz="18" w:space="0" w:color="7030A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  <w:gridCol w:w="4536"/>
            </w:tblGrid>
            <w:tr w:rsidR="00F81D5B" w:rsidRPr="000F52BF" w14:paraId="04F985C9" w14:textId="77777777" w:rsidTr="00F81D5B">
              <w:trPr>
                <w:cantSplit/>
                <w:trHeight w:val="510"/>
                <w:jc w:val="center"/>
              </w:trPr>
              <w:tc>
                <w:tcPr>
                  <w:tcW w:w="9071" w:type="dxa"/>
                  <w:gridSpan w:val="2"/>
                </w:tcPr>
                <w:p w14:paraId="49135039" w14:textId="0137C579" w:rsidR="00F81D5B" w:rsidRPr="000F52BF" w:rsidRDefault="00F81D5B" w:rsidP="00E74DE8">
                  <w:pPr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pPrChange w:id="5" w:author="Ronald CHOW Ka Chun" w:date="2024-01-22T09:45:00Z">
                      <w:pPr/>
                    </w:pPrChange>
                  </w:pP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Why </w:t>
                  </w:r>
                  <w:ins w:id="6" w:author="Ronald CHOW Ka Chun" w:date="2024-01-22T09:45:00Z">
                    <w:r w:rsidR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 xml:space="preserve">are </w:t>
                    </w:r>
                  </w:ins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there </w:t>
                  </w:r>
                  <w:del w:id="7" w:author="Ronald CHOW Ka Chun" w:date="2024-01-22T09:45:00Z">
                    <w:r w:rsidRPr="000F52BF" w:rsidDel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delText xml:space="preserve">are </w:delText>
                    </w:r>
                  </w:del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Decibel</w:t>
                  </w:r>
                  <w:r w:rsidR="00237B80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 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(A) and Decibel</w:t>
                  </w:r>
                  <w:r w:rsidR="00237B80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 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(C) in 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sound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 testing?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 xml:space="preserve">  </w:t>
                  </w:r>
                  <w:r w:rsidR="00617706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br/>
                  </w:r>
                  <w:r w:rsidR="0059328A" w:rsidRPr="007B035A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為</w:t>
                  </w:r>
                  <w:r w:rsidR="0059328A" w:rsidRPr="007B035A">
                    <w:rPr>
                      <w:rFonts w:hint="eastAsia"/>
                      <w:sz w:val="21"/>
                      <w:szCs w:val="21"/>
                      <w:lang w:eastAsia="zh-TW"/>
                    </w:rPr>
                    <w:t>甚</w:t>
                  </w:r>
                  <w:r w:rsidR="0059328A" w:rsidRPr="007B035A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麼</w:t>
                  </w:r>
                  <w:r w:rsidR="000151DA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聲音測試</w:t>
                  </w:r>
                  <w:r w:rsidR="000151DA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要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分</w:t>
                  </w:r>
                  <w:r w:rsidR="000151DA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別測試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分貝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(A)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和分貝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(C)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？</w:t>
                  </w:r>
                </w:p>
              </w:tc>
            </w:tr>
            <w:tr w:rsidR="00F81D5B" w:rsidRPr="000F52BF" w14:paraId="267EED8E" w14:textId="77777777" w:rsidTr="00617706">
              <w:trPr>
                <w:cantSplit/>
                <w:trHeight w:val="1757"/>
                <w:jc w:val="center"/>
              </w:trPr>
              <w:tc>
                <w:tcPr>
                  <w:tcW w:w="4535" w:type="dxa"/>
                  <w:vAlign w:val="center"/>
                </w:tcPr>
                <w:p w14:paraId="738E29C9" w14:textId="77777777" w:rsidR="00F81D5B" w:rsidRPr="000F52BF" w:rsidRDefault="00F81D5B" w:rsidP="00655948">
                  <w:pPr>
                    <w:jc w:val="center"/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26E4DA97" wp14:editId="2CEDAE4F">
                            <wp:extent cx="2700000" cy="1044000"/>
                            <wp:effectExtent l="0" t="0" r="24765" b="22860"/>
                            <wp:docPr id="78" name="Rectangle: Rounded Corners 7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0000" cy="104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BC188A8" w14:textId="77777777" w:rsidR="00B11BCE" w:rsidRPr="00B11BCE" w:rsidRDefault="00B11BCE" w:rsidP="00B11BCE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</w:pPr>
                                        <w:r w:rsidRPr="00B11BCE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Simulate two scenarios that can harm human hearing ability</w:t>
                                        </w:r>
                                      </w:p>
                                      <w:p w14:paraId="6D35187A" w14:textId="1D464760" w:rsidR="00F81D5B" w:rsidRPr="00B11BCE" w:rsidRDefault="00F81D5B" w:rsidP="00F81D5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</w:pPr>
                                        <w:r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模擬兩種可破壞聽覺細胞的情況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26E4DA97" id="Rectangle: Rounded Corners 78" o:spid="_x0000_s1029" style="width:212.6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" fillcolor="white [3201]" strokecolor="#7030a0" strokeweight="1.5pt">
                            <v:stroke joinstyle="miter"/>
                            <v:textbox>
                              <w:txbxContent>
                                <w:p w14:paraId="2BC188A8" w14:textId="77777777" w:rsidR="00B11BCE" w:rsidRPr="00B11BCE" w:rsidRDefault="00B11BCE" w:rsidP="00B11BCE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  <w:r w:rsidRPr="00B11BCE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  <w:t>Simulate two scenarios that can harm human hearing ability</w:t>
                                  </w:r>
                                </w:p>
                                <w:p w14:paraId="6D35187A" w14:textId="1D464760" w:rsidR="00F81D5B" w:rsidRPr="00B11BCE" w:rsidRDefault="00F81D5B" w:rsidP="00F81D5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  <w:r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模擬兩種可破壞聽覺細胞的情況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4535" w:type="dxa"/>
                  <w:vAlign w:val="center"/>
                </w:tcPr>
                <w:p w14:paraId="2FE605F2" w14:textId="77777777" w:rsidR="00F81D5B" w:rsidRPr="000F52BF" w:rsidRDefault="00F81D5B" w:rsidP="00655948">
                  <w:pPr>
                    <w:jc w:val="center"/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5F2141D6" wp14:editId="00B38456">
                            <wp:extent cx="2700000" cy="1044000"/>
                            <wp:effectExtent l="0" t="0" r="24765" b="22860"/>
                            <wp:docPr id="119" name="Rectangle: Rounded Corners 1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0000" cy="104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CE5C4BB" w14:textId="18BCE9F7" w:rsidR="00B11BCE" w:rsidRPr="00B11BCE" w:rsidRDefault="00B11BCE" w:rsidP="00B11BCE">
                                        <w:pPr>
                                          <w:snapToGrid w:val="0"/>
                                          <w:ind w:left="-57" w:right="-57"/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</w:pPr>
                                        <w:r w:rsidRPr="00B11BCE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 xml:space="preserve">Decibel (A) is the ISO standard for sound testing, </w:t>
                                        </w:r>
                                        <w:del w:id="8" w:author="Ronald CHOW Ka Chun" w:date="2024-01-22T09:45:00Z">
                                          <w:r w:rsidRPr="00B11BCE" w:rsidDel="00E74DE8">
                                            <w:rPr>
                                              <w:rFonts w:asciiTheme="minorHAnsi" w:hAnsiTheme="minorHAnsi" w:cstheme="minorHAnsi"/>
                                              <w:sz w:val="21"/>
                                              <w:szCs w:val="21"/>
                                              <w:lang w:eastAsia="zh-TW"/>
                                            </w:rPr>
                                            <w:delText xml:space="preserve">which </w:delText>
                                          </w:r>
                                        </w:del>
                                        <w:ins w:id="9" w:author="Ronald CHOW Ka Chun" w:date="2024-01-22T09:45:00Z">
                                          <w:r w:rsidR="00E74DE8" w:rsidRPr="00B11BCE">
                                            <w:rPr>
                                              <w:rFonts w:asciiTheme="minorHAnsi" w:hAnsiTheme="minorHAnsi" w:cstheme="minorHAnsi"/>
                                              <w:sz w:val="21"/>
                                              <w:szCs w:val="21"/>
                                              <w:lang w:eastAsia="zh-TW"/>
                                            </w:rPr>
                                            <w:t>whi</w:t>
                                          </w:r>
                                          <w:r w:rsidR="00E74DE8">
                                            <w:rPr>
                                              <w:rFonts w:asciiTheme="minorHAnsi" w:hAnsiTheme="minorHAnsi" w:cstheme="minorHAnsi"/>
                                              <w:sz w:val="21"/>
                                              <w:szCs w:val="21"/>
                                              <w:lang w:eastAsia="zh-TW"/>
                                            </w:rPr>
                                            <w:t>le</w:t>
                                          </w:r>
                                          <w:r w:rsidR="00E74DE8" w:rsidRPr="00B11BCE">
                                            <w:rPr>
                                              <w:rFonts w:asciiTheme="minorHAnsi" w:hAnsiTheme="minorHAnsi" w:cstheme="minorHAnsi"/>
                                              <w:sz w:val="21"/>
                                              <w:szCs w:val="21"/>
                                              <w:lang w:eastAsia="zh-TW"/>
                                            </w:rPr>
                                            <w:t xml:space="preserve"> </w:t>
                                          </w:r>
                                        </w:ins>
                                        <w:r w:rsidRPr="00B11BCE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Decibel (C) is the BSI standard for sound testing</w:t>
                                        </w:r>
                                        <w:ins w:id="10" w:author="Ronald CHOW Ka Chun" w:date="2024-01-22T09:45:00Z">
                                          <w:r w:rsidR="00E74DE8">
                                            <w:rPr>
                                              <w:rFonts w:asciiTheme="minorHAnsi" w:hAnsiTheme="minorHAnsi" w:cstheme="minorHAnsi"/>
                                              <w:sz w:val="21"/>
                                              <w:szCs w:val="21"/>
                                              <w:lang w:eastAsia="zh-TW"/>
                                            </w:rPr>
                                            <w:t>.</w:t>
                                          </w:r>
                                        </w:ins>
                                        <w:r w:rsidRPr="00B11BCE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 xml:space="preserve"> </w:t>
                                        </w:r>
                                      </w:p>
                                      <w:p w14:paraId="6F37B8CE" w14:textId="3662AE71" w:rsidR="00F81D5B" w:rsidRPr="00B11BCE" w:rsidRDefault="00F81D5B" w:rsidP="00B11BCE">
                                        <w:pPr>
                                          <w:snapToGrid w:val="0"/>
                                          <w:ind w:left="-57" w:right="-57"/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</w:pPr>
                                        <w:r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分貝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(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A)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是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ISO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的聲音測試標準</w:t>
                                        </w:r>
                                        <w:r w:rsidR="000151DA"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；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br/>
                                        </w:r>
                                        <w:r w:rsidR="00C26A17"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而分</w:t>
                                        </w:r>
                                        <w:r w:rsidR="00C26A17"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val="en-US" w:eastAsia="zh-TW"/>
                                          </w:rPr>
                                          <w:t>貝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(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C)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是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B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SI</w:t>
                                        </w:r>
                                        <w:r w:rsidRPr="00B11BCE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  <w:t>的聲音測試標準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5F2141D6" id="Rectangle: Rounded Corners 119" o:spid="_x0000_s1030" style="width:212.6pt;height: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" fillcolor="white [3201]" strokecolor="#7030a0" strokeweight="1.5pt">
                            <v:stroke joinstyle="miter"/>
                            <v:textbox>
                              <w:txbxContent>
                                <w:p w14:paraId="4CE5C4BB" w14:textId="18BCE9F7" w:rsidR="00B11BCE" w:rsidRPr="00B11BCE" w:rsidRDefault="00B11BCE" w:rsidP="00B11BCE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  <w:r w:rsidRPr="00B11BCE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  <w:t xml:space="preserve">Decibel (A) is the ISO standard for sound testing, </w:t>
                                  </w:r>
                                  <w:del w:id="11" w:author="Ronald CHOW Ka Chun" w:date="2024-01-22T09:45:00Z">
                                    <w:r w:rsidRPr="00B11BCE" w:rsidDel="00E74DE8">
                                      <w:rPr>
                                        <w:rFonts w:asciiTheme="minorHAnsi" w:hAnsiTheme="minorHAnsi" w:cstheme="minorHAnsi"/>
                                        <w:sz w:val="21"/>
                                        <w:szCs w:val="21"/>
                                        <w:lang w:eastAsia="zh-TW"/>
                                      </w:rPr>
                                      <w:delText xml:space="preserve">which </w:delText>
                                    </w:r>
                                  </w:del>
                                  <w:ins w:id="12" w:author="Ronald CHOW Ka Chun" w:date="2024-01-22T09:45:00Z">
                                    <w:r w:rsidR="00E74DE8" w:rsidRPr="00B11BCE">
                                      <w:rPr>
                                        <w:rFonts w:asciiTheme="minorHAnsi" w:hAnsiTheme="minorHAnsi" w:cstheme="minorHAnsi"/>
                                        <w:sz w:val="21"/>
                                        <w:szCs w:val="21"/>
                                        <w:lang w:eastAsia="zh-TW"/>
                                      </w:rPr>
                                      <w:t>whi</w:t>
                                    </w:r>
                                    <w:r w:rsidR="00E74DE8">
                                      <w:rPr>
                                        <w:rFonts w:asciiTheme="minorHAnsi" w:hAnsiTheme="minorHAnsi" w:cstheme="minorHAnsi"/>
                                        <w:sz w:val="21"/>
                                        <w:szCs w:val="21"/>
                                        <w:lang w:eastAsia="zh-TW"/>
                                      </w:rPr>
                                      <w:t>le</w:t>
                                    </w:r>
                                    <w:r w:rsidR="00E74DE8" w:rsidRPr="00B11BCE">
                                      <w:rPr>
                                        <w:rFonts w:asciiTheme="minorHAnsi" w:hAnsiTheme="minorHAnsi" w:cstheme="minorHAnsi"/>
                                        <w:sz w:val="21"/>
                                        <w:szCs w:val="21"/>
                                        <w:lang w:eastAsia="zh-TW"/>
                                      </w:rPr>
                                      <w:t xml:space="preserve"> </w:t>
                                    </w:r>
                                  </w:ins>
                                  <w:r w:rsidRPr="00B11BCE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  <w:t>Decibel (C) is the BSI standard for sound testing</w:t>
                                  </w:r>
                                  <w:ins w:id="13" w:author="Ronald CHOW Ka Chun" w:date="2024-01-22T09:45:00Z">
                                    <w:r w:rsidR="00E74DE8">
                                      <w:rPr>
                                        <w:rFonts w:asciiTheme="minorHAnsi" w:hAnsiTheme="minorHAnsi" w:cstheme="minorHAnsi"/>
                                        <w:sz w:val="21"/>
                                        <w:szCs w:val="21"/>
                                        <w:lang w:eastAsia="zh-TW"/>
                                      </w:rPr>
                                      <w:t>.</w:t>
                                    </w:r>
                                  </w:ins>
                                  <w:r w:rsidRPr="00B11BCE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  <w:t xml:space="preserve"> </w:t>
                                  </w:r>
                                </w:p>
                                <w:p w14:paraId="6F37B8CE" w14:textId="3662AE71" w:rsidR="00F81D5B" w:rsidRPr="00B11BCE" w:rsidRDefault="00F81D5B" w:rsidP="00B11BCE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  <w:r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分貝</w:t>
                                  </w:r>
                                  <w:r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(</w:t>
                                  </w:r>
                                  <w:r w:rsidRPr="00B11BCE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  <w:t>A)</w:t>
                                  </w:r>
                                  <w:r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是</w:t>
                                  </w:r>
                                  <w:r w:rsidRPr="00B11BCE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  <w:t>ISO</w:t>
                                  </w:r>
                                  <w:r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的聲音測試標準</w:t>
                                  </w:r>
                                  <w:r w:rsidR="000151DA"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；</w:t>
                                  </w:r>
                                  <w:r w:rsidRPr="00B11BCE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  <w:br/>
                                  </w:r>
                                  <w:r w:rsidR="00C26A17"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而分</w:t>
                                  </w:r>
                                  <w:r w:rsidR="00C26A17"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val="en-US" w:eastAsia="zh-TW"/>
                                    </w:rPr>
                                    <w:t>貝</w:t>
                                  </w:r>
                                  <w:r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(</w:t>
                                  </w:r>
                                  <w:r w:rsidRPr="00B11BCE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  <w:t>C)</w:t>
                                  </w:r>
                                  <w:r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是</w:t>
                                  </w:r>
                                  <w:r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B</w:t>
                                  </w:r>
                                  <w:r w:rsidRPr="00B11BCE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  <w:t>SI</w:t>
                                  </w:r>
                                  <w:r w:rsidRPr="00B11BCE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  <w:lang w:eastAsia="zh-TW"/>
                                    </w:rPr>
                                    <w:t>的聲音測試標準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6E6C35DA" w14:textId="77777777" w:rsidR="00F81D5B" w:rsidRPr="000F52BF" w:rsidRDefault="00F81D5B" w:rsidP="0065594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zh-TW"/>
              </w:rPr>
            </w:pPr>
          </w:p>
        </w:tc>
      </w:tr>
      <w:tr w:rsidR="00F81D5B" w:rsidRPr="000F52BF" w14:paraId="0C52B3C7" w14:textId="77777777" w:rsidTr="002A7675">
        <w:trPr>
          <w:cantSplit/>
          <w:trHeight w:val="2438"/>
        </w:trPr>
        <w:tc>
          <w:tcPr>
            <w:tcW w:w="400" w:type="pct"/>
            <w:textDirection w:val="btLr"/>
            <w:vAlign w:val="center"/>
          </w:tcPr>
          <w:p w14:paraId="617CAA33" w14:textId="77777777" w:rsidR="00F81D5B" w:rsidRPr="00AF4192" w:rsidRDefault="00F81D5B" w:rsidP="00655948">
            <w:pPr>
              <w:ind w:left="113" w:right="113"/>
              <w:jc w:val="center"/>
              <w:rPr>
                <w:rFonts w:ascii="Cambria" w:eastAsia="標楷體" w:hAnsi="Cambria"/>
                <w:b/>
                <w:bCs/>
                <w:color w:val="00B050"/>
                <w:szCs w:val="24"/>
                <w:lang w:eastAsia="zh-TW"/>
              </w:rPr>
            </w:pPr>
            <w:r w:rsidRPr="00AF4192">
              <w:rPr>
                <w:rFonts w:ascii="Cambria" w:eastAsia="標楷體" w:hAnsi="Cambria"/>
                <w:b/>
                <w:bCs/>
                <w:color w:val="00B050"/>
                <w:szCs w:val="24"/>
                <w:lang w:eastAsia="zh-TW"/>
              </w:rPr>
              <w:t xml:space="preserve">ENGINEERING </w:t>
            </w:r>
          </w:p>
          <w:p w14:paraId="069A4B3C" w14:textId="77777777" w:rsidR="00F81D5B" w:rsidRPr="00AF4192" w:rsidRDefault="00F81D5B" w:rsidP="00655948">
            <w:pPr>
              <w:ind w:left="113" w:right="113"/>
              <w:jc w:val="center"/>
              <w:rPr>
                <w:rFonts w:ascii="Cambria" w:eastAsia="標楷體" w:hAnsi="Cambria"/>
                <w:b/>
                <w:bCs/>
                <w:szCs w:val="24"/>
              </w:rPr>
            </w:pPr>
            <w:r w:rsidRPr="00AF4192">
              <w:rPr>
                <w:rFonts w:ascii="Cambria" w:eastAsia="標楷體" w:hAnsi="Cambria"/>
                <w:b/>
                <w:bCs/>
                <w:color w:val="00B050"/>
                <w:szCs w:val="24"/>
                <w:lang w:eastAsia="zh-TW"/>
              </w:rPr>
              <w:t>工程</w:t>
            </w:r>
          </w:p>
        </w:tc>
        <w:tc>
          <w:tcPr>
            <w:tcW w:w="4600" w:type="pct"/>
            <w:vAlign w:val="center"/>
          </w:tcPr>
          <w:tbl>
            <w:tblPr>
              <w:tblStyle w:val="a7"/>
              <w:tblW w:w="9071" w:type="dxa"/>
              <w:jc w:val="center"/>
              <w:tblBorders>
                <w:top w:val="single" w:sz="18" w:space="0" w:color="00B050"/>
                <w:left w:val="single" w:sz="18" w:space="0" w:color="00B050"/>
                <w:bottom w:val="single" w:sz="18" w:space="0" w:color="00B050"/>
                <w:right w:val="single" w:sz="18" w:space="0" w:color="00B05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23"/>
              <w:gridCol w:w="3024"/>
              <w:gridCol w:w="3024"/>
            </w:tblGrid>
            <w:tr w:rsidR="00F81D5B" w:rsidRPr="000F52BF" w14:paraId="387A76D3" w14:textId="77777777" w:rsidTr="00F81D5B">
              <w:trPr>
                <w:cantSplit/>
                <w:trHeight w:val="510"/>
                <w:jc w:val="center"/>
              </w:trPr>
              <w:tc>
                <w:tcPr>
                  <w:tcW w:w="9071" w:type="dxa"/>
                  <w:gridSpan w:val="3"/>
                </w:tcPr>
                <w:p w14:paraId="68805429" w14:textId="79FE8ED0" w:rsidR="00C26A17" w:rsidDel="00E74DE8" w:rsidRDefault="00E74DE8" w:rsidP="00E74DE8">
                  <w:pPr>
                    <w:rPr>
                      <w:del w:id="14" w:author="Ronald CHOW Ka Chun" w:date="2024-01-22T09:46:00Z"/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pPrChange w:id="15" w:author="Ronald CHOW Ka Chun" w:date="2024-01-22T09:46:00Z">
                      <w:pPr/>
                    </w:pPrChange>
                  </w:pPr>
                  <w:ins w:id="16" w:author="Ronald CHOW Ka Chun" w:date="2024-01-22T09:46:00Z">
                    <w:r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>Which of the following properties of a toy will not be affected the results of an impact or compression test?</w:t>
                    </w:r>
                  </w:ins>
                  <w:del w:id="17" w:author="Ronald CHOW Ka Chun" w:date="2024-01-22T09:46:00Z">
                    <w:r w:rsidR="00C26A17" w:rsidDel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delText>The result of impact test</w:delText>
                    </w:r>
                    <w:r w:rsidR="00C26A17" w:rsidDel="00E74DE8">
                      <w:rPr>
                        <w:rFonts w:asciiTheme="minorHAnsi" w:hAnsiTheme="minorHAnsi" w:cstheme="minorHAnsi" w:hint="eastAsia"/>
                        <w:color w:val="000000"/>
                        <w:sz w:val="21"/>
                        <w:szCs w:val="21"/>
                        <w:lang w:eastAsia="zh-TW"/>
                      </w:rPr>
                      <w:delText xml:space="preserve"> or</w:delText>
                    </w:r>
                    <w:r w:rsidR="00F81D5B" w:rsidRPr="000F52BF" w:rsidDel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delText xml:space="preserve"> compression test would not be affected by which properties of the toy? </w:delText>
                    </w:r>
                  </w:del>
                </w:p>
                <w:p w14:paraId="6844F511" w14:textId="56D7D830" w:rsidR="00F81D5B" w:rsidRPr="00F26DED" w:rsidRDefault="00F81D5B" w:rsidP="00E74DE8">
                  <w:pPr>
                    <w:rPr>
                      <w:lang w:eastAsia="zh-TW"/>
                    </w:rPr>
                    <w:pPrChange w:id="18" w:author="Ronald CHOW Ka Chun" w:date="2024-01-22T09:46:00Z">
                      <w:pPr/>
                    </w:pPrChange>
                  </w:pP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衝擊試驗</w:t>
                  </w:r>
                  <w:r w:rsidR="00C26A17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或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壓</w:t>
                  </w:r>
                  <w:r w:rsidR="00C26A17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力</w:t>
                  </w:r>
                  <w:r w:rsidR="000151DA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試驗的結果是不會</w:t>
                  </w:r>
                  <w:r w:rsidR="000151DA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受哪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一種材質影響</w:t>
                  </w:r>
                  <w:bookmarkStart w:id="19" w:name="_GoBack"/>
                  <w:bookmarkEnd w:id="19"/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？</w:t>
                  </w:r>
                </w:p>
              </w:tc>
            </w:tr>
            <w:tr w:rsidR="00F81D5B" w:rsidRPr="000F52BF" w14:paraId="34C687D3" w14:textId="77777777" w:rsidTr="00902361">
              <w:trPr>
                <w:cantSplit/>
                <w:trHeight w:val="1474"/>
                <w:jc w:val="center"/>
              </w:trPr>
              <w:tc>
                <w:tcPr>
                  <w:tcW w:w="3023" w:type="dxa"/>
                  <w:vAlign w:val="center"/>
                </w:tcPr>
                <w:p w14:paraId="4D2D5AD6" w14:textId="77777777" w:rsidR="00F81D5B" w:rsidRPr="000F52BF" w:rsidRDefault="00F81D5B" w:rsidP="00655948">
                  <w:pPr>
                    <w:jc w:val="center"/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63B17F50" wp14:editId="171C06EB">
                            <wp:extent cx="1512000" cy="864000"/>
                            <wp:effectExtent l="0" t="0" r="12065" b="12700"/>
                            <wp:docPr id="38" name="Rectangle: Rounded Corners 7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12000" cy="86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00B05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B7BE346" w14:textId="77777777" w:rsidR="00F81D5B" w:rsidRPr="008D3662" w:rsidRDefault="00F81D5B" w:rsidP="00F81D5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2"/>
                                            <w:lang w:eastAsia="zh-TW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1ACAC3B5" wp14:editId="3E50144B">
                                              <wp:extent cx="573639" cy="648000"/>
                                              <wp:effectExtent l="0" t="0" r="0" b="0"/>
                                              <wp:docPr id="55" name="圖片 32" descr="Image result for Cylinder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6" descr="Image result for Cylinder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1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573639" cy="648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63B17F50" id="_x0000_s1031" style="width:119.05pt;height:6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" fillcolor="white [3201]" strokecolor="#00b050" strokeweight="1.5pt">
                            <v:stroke joinstyle="miter"/>
                            <v:textbox>
                              <w:txbxContent>
                                <w:p w14:paraId="3B7BE346" w14:textId="77777777" w:rsidR="00F81D5B" w:rsidRPr="008D3662" w:rsidRDefault="00F81D5B" w:rsidP="00F81D5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1ACAC3B5" wp14:editId="3E50144B">
                                        <wp:extent cx="573639" cy="648000"/>
                                        <wp:effectExtent l="0" t="0" r="0" b="0"/>
                                        <wp:docPr id="55" name="圖片 32" descr="Image result for Cylinde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Image result for Cylinde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73639" cy="64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024" w:type="dxa"/>
                  <w:vAlign w:val="center"/>
                </w:tcPr>
                <w:p w14:paraId="6002A9F1" w14:textId="77777777" w:rsidR="00F81D5B" w:rsidRPr="000F52BF" w:rsidRDefault="00F81D5B" w:rsidP="00655948">
                  <w:pPr>
                    <w:jc w:val="center"/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3A996539" wp14:editId="7B1574C6">
                            <wp:extent cx="1512000" cy="864000"/>
                            <wp:effectExtent l="0" t="0" r="12065" b="12700"/>
                            <wp:docPr id="26" name="Rectangle: Rounded Corners 10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12000" cy="86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00B05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B0C1F78" w14:textId="77777777" w:rsidR="00F81D5B" w:rsidRDefault="00F81D5B" w:rsidP="00F81D5B">
                                        <w:pPr>
                                          <w:snapToGrid w:val="0"/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3B1FFE5C" wp14:editId="556DD900">
                                              <wp:extent cx="1061740" cy="520700"/>
                                              <wp:effectExtent l="0" t="0" r="5080" b="0"/>
                                              <wp:docPr id="56" name="圖片 33" descr="Image result for density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1" descr="Image result for density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2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073984" cy="52670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3A996539" id="Rectangle: Rounded Corners 103" o:spid="_x0000_s1032" style="width:119.05pt;height:6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" fillcolor="white [3201]" strokecolor="#00b050" strokeweight="1.5pt">
                            <v:stroke joinstyle="miter"/>
                            <v:textbox>
                              <w:txbxContent>
                                <w:p w14:paraId="1B0C1F78" w14:textId="77777777" w:rsidR="00F81D5B" w:rsidRDefault="00F81D5B" w:rsidP="00F81D5B">
                                  <w:pPr>
                                    <w:snapToGrid w:val="0"/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3B1FFE5C" wp14:editId="556DD900">
                                        <wp:extent cx="1061740" cy="520700"/>
                                        <wp:effectExtent l="0" t="0" r="5080" b="0"/>
                                        <wp:docPr id="56" name="圖片 33" descr="Image result for density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Image result for density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73984" cy="5267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024" w:type="dxa"/>
                  <w:vAlign w:val="center"/>
                </w:tcPr>
                <w:p w14:paraId="613E7976" w14:textId="77777777" w:rsidR="00F81D5B" w:rsidRPr="000F52BF" w:rsidRDefault="00F81D5B" w:rsidP="00655948">
                  <w:pPr>
                    <w:jc w:val="center"/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38061878" wp14:editId="424DE629">
                            <wp:extent cx="1512000" cy="864000"/>
                            <wp:effectExtent l="0" t="0" r="12065" b="12700"/>
                            <wp:docPr id="8" name="Rectangle: Rounded Corners 10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12000" cy="86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00B05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22ABD13" w14:textId="77777777" w:rsidR="00F81D5B" w:rsidRDefault="00F81D5B" w:rsidP="00F81D5B">
                                        <w:pPr>
                                          <w:snapToGrid w:val="0"/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6CA46734" wp14:editId="66751308">
                                              <wp:extent cx="647746" cy="648000"/>
                                              <wp:effectExtent l="0" t="0" r="0" b="0"/>
                                              <wp:docPr id="57" name="圖片 5" descr="Image result for weight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3" descr="Image result for weight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 rotWithShape="1">
                                                      <a:blip r:embed="rId13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 l="19955" t="8152" r="22241" b="14752"/>
                                                      <a:stretch/>
                                                    </pic:blipFill>
                                                    <pic:spPr bwMode="auto">
                                                      <a:xfrm flipH="1">
                                                        <a:off x="0" y="0"/>
                                                        <a:ext cx="647746" cy="648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53640926-AAD7-44D8-BBD7-CCE9431645EC}">
                                                          <a14:shadowObscured xmlns:a14="http://schemas.microsoft.com/office/drawing/2010/main"/>
                                                        </a:ext>
                                                      </a:extLst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38061878" id="_x0000_s1033" style="width:119.05pt;height:6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" fillcolor="white [3201]" strokecolor="#00b050" strokeweight="1.5pt">
                            <v:stroke joinstyle="miter"/>
                            <v:textbox>
                              <w:txbxContent>
                                <w:p w14:paraId="722ABD13" w14:textId="77777777" w:rsidR="00F81D5B" w:rsidRDefault="00F81D5B" w:rsidP="00F81D5B">
                                  <w:pPr>
                                    <w:snapToGrid w:val="0"/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6CA46734" wp14:editId="66751308">
                                        <wp:extent cx="647746" cy="648000"/>
                                        <wp:effectExtent l="0" t="0" r="0" b="0"/>
                                        <wp:docPr id="57" name="圖片 5" descr="Image result for weigh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Image result for weight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19955" t="8152" r="22241" b="14752"/>
                                                <a:stretch/>
                                              </pic:blipFill>
                                              <pic:spPr bwMode="auto">
                                                <a:xfrm flipH="1">
                                                  <a:off x="0" y="0"/>
                                                  <a:ext cx="647746" cy="64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  <w:tr w:rsidR="00F81D5B" w:rsidRPr="000F52BF" w14:paraId="1AE65549" w14:textId="77777777" w:rsidTr="00617706">
              <w:trPr>
                <w:cantSplit/>
                <w:trHeight w:val="283"/>
                <w:jc w:val="center"/>
              </w:trPr>
              <w:tc>
                <w:tcPr>
                  <w:tcW w:w="3023" w:type="dxa"/>
                  <w:vAlign w:val="center"/>
                </w:tcPr>
                <w:p w14:paraId="3F5568F8" w14:textId="0E1280E6" w:rsidR="00F81D5B" w:rsidRPr="00617706" w:rsidRDefault="00617706" w:rsidP="00655948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val="en-US" w:eastAsia="zh-TW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S</w:t>
                  </w:r>
                  <w:r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 xml:space="preserve">hape </w:t>
                  </w:r>
                  <w:r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形狀</w:t>
                  </w:r>
                </w:p>
              </w:tc>
              <w:tc>
                <w:tcPr>
                  <w:tcW w:w="3024" w:type="dxa"/>
                  <w:vAlign w:val="center"/>
                </w:tcPr>
                <w:p w14:paraId="4AA8B83A" w14:textId="77777777" w:rsidR="00F81D5B" w:rsidRPr="00617706" w:rsidRDefault="00F81D5B" w:rsidP="00655948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</w:pPr>
                  <w:r w:rsidRPr="00617706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Density</w:t>
                  </w:r>
                  <w:r w:rsidRPr="00617706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密度</w:t>
                  </w:r>
                </w:p>
              </w:tc>
              <w:tc>
                <w:tcPr>
                  <w:tcW w:w="3024" w:type="dxa"/>
                  <w:vAlign w:val="center"/>
                </w:tcPr>
                <w:p w14:paraId="45B06382" w14:textId="77777777" w:rsidR="00F81D5B" w:rsidRPr="00617706" w:rsidRDefault="00F81D5B" w:rsidP="00655948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</w:pPr>
                  <w:r w:rsidRPr="00617706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 xml:space="preserve">Weight </w:t>
                  </w:r>
                  <w:r w:rsidRPr="00617706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重量</w:t>
                  </w:r>
                </w:p>
              </w:tc>
            </w:tr>
          </w:tbl>
          <w:p w14:paraId="116289F2" w14:textId="77777777" w:rsidR="00F81D5B" w:rsidRPr="000F52BF" w:rsidRDefault="00F81D5B" w:rsidP="0065594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zh-TW"/>
              </w:rPr>
            </w:pPr>
          </w:p>
        </w:tc>
      </w:tr>
      <w:tr w:rsidR="00F81D5B" w:rsidRPr="000F52BF" w14:paraId="2BE192E0" w14:textId="77777777" w:rsidTr="002A7675">
        <w:trPr>
          <w:cantSplit/>
          <w:trHeight w:val="1701"/>
        </w:trPr>
        <w:tc>
          <w:tcPr>
            <w:tcW w:w="400" w:type="pct"/>
            <w:textDirection w:val="btLr"/>
            <w:vAlign w:val="center"/>
          </w:tcPr>
          <w:p w14:paraId="5BC788DF" w14:textId="77777777" w:rsidR="00F81D5B" w:rsidRPr="00AF4192" w:rsidRDefault="00F81D5B" w:rsidP="00655948">
            <w:pPr>
              <w:ind w:left="113" w:right="113"/>
              <w:jc w:val="center"/>
              <w:rPr>
                <w:rFonts w:ascii="Cambria" w:eastAsia="標楷體" w:hAnsi="Cambria"/>
                <w:b/>
                <w:bCs/>
                <w:color w:val="FFC000"/>
                <w:szCs w:val="24"/>
              </w:rPr>
            </w:pPr>
            <w:r w:rsidRPr="00AF4192">
              <w:rPr>
                <w:rFonts w:ascii="Cambria" w:eastAsia="標楷體" w:hAnsi="Cambria"/>
                <w:b/>
                <w:bCs/>
                <w:color w:val="FFC000"/>
                <w:szCs w:val="24"/>
                <w:lang w:eastAsia="zh-TW"/>
              </w:rPr>
              <w:t>ARTS</w:t>
            </w:r>
            <w:r w:rsidRPr="00AF4192">
              <w:rPr>
                <w:rFonts w:ascii="Cambria" w:eastAsia="標楷體" w:hAnsi="Cambria"/>
                <w:b/>
                <w:bCs/>
                <w:color w:val="FFC000"/>
                <w:szCs w:val="24"/>
              </w:rPr>
              <w:t xml:space="preserve"> </w:t>
            </w:r>
          </w:p>
          <w:p w14:paraId="10DAB9F7" w14:textId="77777777" w:rsidR="00F81D5B" w:rsidRPr="00AF4192" w:rsidRDefault="00F81D5B" w:rsidP="00655948">
            <w:pPr>
              <w:ind w:left="113" w:right="113"/>
              <w:jc w:val="center"/>
              <w:rPr>
                <w:rFonts w:ascii="Cambria" w:eastAsia="標楷體" w:hAnsi="Cambria"/>
                <w:b/>
                <w:bCs/>
                <w:color w:val="FFC000"/>
                <w:szCs w:val="24"/>
                <w:lang w:eastAsia="zh-TW"/>
              </w:rPr>
            </w:pPr>
            <w:r w:rsidRPr="00AF4192">
              <w:rPr>
                <w:rFonts w:ascii="Cambria" w:eastAsia="標楷體" w:hAnsi="Cambria"/>
                <w:b/>
                <w:bCs/>
                <w:color w:val="FFC000"/>
                <w:szCs w:val="24"/>
              </w:rPr>
              <w:t>藝術</w:t>
            </w:r>
          </w:p>
        </w:tc>
        <w:tc>
          <w:tcPr>
            <w:tcW w:w="4600" w:type="pct"/>
            <w:vAlign w:val="center"/>
          </w:tcPr>
          <w:tbl>
            <w:tblPr>
              <w:tblStyle w:val="a7"/>
              <w:tblW w:w="9085" w:type="dxa"/>
              <w:jc w:val="center"/>
              <w:tblBorders>
                <w:top w:val="single" w:sz="18" w:space="0" w:color="FFC000"/>
                <w:left w:val="single" w:sz="18" w:space="0" w:color="FFC000"/>
                <w:bottom w:val="single" w:sz="18" w:space="0" w:color="FFC000"/>
                <w:right w:val="single" w:sz="18" w:space="0" w:color="FFC00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93"/>
              <w:gridCol w:w="1550"/>
              <w:gridCol w:w="2987"/>
              <w:gridCol w:w="1555"/>
            </w:tblGrid>
            <w:tr w:rsidR="00F81D5B" w:rsidRPr="000F52BF" w14:paraId="1DEB98E8" w14:textId="77777777" w:rsidTr="00617706">
              <w:trPr>
                <w:cantSplit/>
                <w:trHeight w:val="283"/>
                <w:jc w:val="center"/>
              </w:trPr>
              <w:tc>
                <w:tcPr>
                  <w:tcW w:w="5000" w:type="pct"/>
                  <w:gridSpan w:val="4"/>
                  <w:vAlign w:val="center"/>
                </w:tcPr>
                <w:p w14:paraId="321D023C" w14:textId="49902E09" w:rsidR="00F81D5B" w:rsidRPr="000F52BF" w:rsidRDefault="00F81D5B" w:rsidP="00E74DE8">
                  <w:pPr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pPrChange w:id="20" w:author="Ronald CHOW Ka Chun" w:date="2024-01-22T09:47:00Z">
                      <w:pPr/>
                    </w:pPrChange>
                  </w:pP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Which equipment </w:t>
                  </w:r>
                  <w:ins w:id="21" w:author="Ronald CHOW Ka Chun" w:date="2024-01-22T09:47:00Z">
                    <w:r w:rsidR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 xml:space="preserve">can </w:t>
                    </w:r>
                  </w:ins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you </w:t>
                  </w:r>
                  <w:del w:id="22" w:author="Ronald CHOW Ka Chun" w:date="2024-01-22T09:47:00Z">
                    <w:r w:rsidRPr="000F52BF" w:rsidDel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delText xml:space="preserve">can </w:delText>
                    </w:r>
                  </w:del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use to align the wall</w:t>
                  </w:r>
                  <w:r w:rsidR="00BA57C8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 xml:space="preserve"> art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?</w:t>
                  </w:r>
                  <w:r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 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你可用</w:t>
                  </w:r>
                  <w:r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甚</w:t>
                  </w:r>
                  <w:r w:rsidR="000151DA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麼儀器</w:t>
                  </w:r>
                  <w:r w:rsidR="000151DA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將壁畫</w:t>
                  </w:r>
                  <w:r w:rsidR="000151DA"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排列整齊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?</w:t>
                  </w:r>
                </w:p>
              </w:tc>
            </w:tr>
            <w:tr w:rsidR="00617706" w:rsidRPr="000F52BF" w14:paraId="2616244F" w14:textId="77777777" w:rsidTr="002A7675">
              <w:trPr>
                <w:cantSplit/>
                <w:trHeight w:val="1247"/>
                <w:jc w:val="center"/>
              </w:trPr>
              <w:tc>
                <w:tcPr>
                  <w:tcW w:w="1647" w:type="pct"/>
                  <w:vAlign w:val="center"/>
                </w:tcPr>
                <w:p w14:paraId="394046BD" w14:textId="77777777" w:rsidR="00617706" w:rsidRPr="000F52BF" w:rsidRDefault="00617706" w:rsidP="00655948">
                  <w:pPr>
                    <w:jc w:val="center"/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7894F2BF" wp14:editId="28A9A30C">
                            <wp:extent cx="1441450" cy="720000"/>
                            <wp:effectExtent l="0" t="0" r="25400" b="23495"/>
                            <wp:docPr id="41" name="Rectangle: Rounded Corners 1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41450" cy="720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C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B732467" w14:textId="77777777" w:rsidR="00617706" w:rsidRDefault="00617706" w:rsidP="00F81D5B">
                                        <w:pPr>
                                          <w:snapToGrid w:val="0"/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5B484547" wp14:editId="5A5778C6">
                                              <wp:extent cx="396000" cy="648000"/>
                                              <wp:effectExtent l="0" t="0" r="4445" b="0"/>
                                              <wp:docPr id="58" name="Picture 58" descr="【aife life】雷射水平儀 / 紅外線水平尺 / 90度直角地線儀 / 標線器 / 墨線 / 激光投線儀 / 基準線 /  / 土木室內建築工程師測量工具 / 丈量水平儀 / 面積體積 / 雷射捲尺 / 非bosch博世 / 五金電工裝潢 / 贈品 / 禮品 0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" name="Picture 1" descr="【aife life】雷射水平儀 / 紅外線水平尺 / 90度直角地線儀 / 標線器 / 墨線 / 激光投線儀 / 基準線 /  / 土木室內建築工程師測量工具 / 丈量水平儀 / 面積體積 / 雷射捲尺 / 非bosch博世 / 五金電工裝潢 / 贈品 / 禮品 0"/>
                                                      <pic:cNvPicPr/>
                                                    </pic:nvPicPr>
                                                    <pic:blipFill rotWithShape="1">
                                                      <a:blip r:embed="rId14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 l="34334" r="3666"/>
                                                      <a:stretch/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396000" cy="648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53640926-AAD7-44D8-BBD7-CCE9431645EC}">
                                                          <a14:shadowObscured xmlns:a14="http://schemas.microsoft.com/office/drawing/2010/main"/>
                                                        </a:ext>
                                                      </a:extLst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7894F2BF" id="Rectangle: Rounded Corners 115" o:spid="_x0000_s1034" style="width:113.5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" fillcolor="white [3201]" strokecolor="#ffc000" strokeweight="1.5pt">
                            <v:stroke joinstyle="miter"/>
                            <v:textbox>
                              <w:txbxContent>
                                <w:p w14:paraId="0B732467" w14:textId="77777777" w:rsidR="00617706" w:rsidRDefault="00617706" w:rsidP="00F81D5B">
                                  <w:pPr>
                                    <w:snapToGrid w:val="0"/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5B484547" wp14:editId="5A5778C6">
                                        <wp:extent cx="396000" cy="648000"/>
                                        <wp:effectExtent l="0" t="0" r="4445" b="0"/>
                                        <wp:docPr id="58" name="Picture 58" descr="【aife life】雷射水平儀 / 紅外線水平尺 / 90度直角地線儀 / 標線器 / 墨線 / 激光投線儀 / 基準線 /  / 土木室內建築工程師測量工具 / 丈量水平儀 / 面積體積 / 雷射捲尺 / 非bosch博世 / 五金電工裝潢 / 贈品 / 禮品 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Picture 1" descr="【aife life】雷射水平儀 / 紅外線水平尺 / 90度直角地線儀 / 標線器 / 墨線 / 激光投線儀 / 基準線 /  / 土木室內建築工程師測量工具 / 丈量水平儀 / 面積體積 / 雷射捲尺 / 非bosch博世 / 五金電工裝潢 / 贈品 / 禮品 0"/>
                                                <pic:cNvPicPr/>
                                              </pic:nvPicPr>
                                              <pic:blipFill rotWithShape="1"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34334" r="3666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96000" cy="64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53" w:type="pct"/>
                  <w:vAlign w:val="center"/>
                </w:tcPr>
                <w:p w14:paraId="75DF6805" w14:textId="7E2D9AFF" w:rsidR="00617706" w:rsidRPr="000F52BF" w:rsidRDefault="00617706" w:rsidP="002A7675">
                  <w:pPr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/>
                    </w:rPr>
                  </w:pP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Laser line level</w:t>
                  </w:r>
                  <w:r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br/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電射水平儀</w:t>
                  </w:r>
                </w:p>
              </w:tc>
              <w:tc>
                <w:tcPr>
                  <w:tcW w:w="1644" w:type="pct"/>
                  <w:vAlign w:val="center"/>
                </w:tcPr>
                <w:p w14:paraId="16A68F84" w14:textId="69E18D52" w:rsidR="00617706" w:rsidRPr="000F52BF" w:rsidRDefault="00617706" w:rsidP="00655948">
                  <w:pPr>
                    <w:jc w:val="center"/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0CF77475" wp14:editId="4B96B527">
                            <wp:extent cx="1441450" cy="720000"/>
                            <wp:effectExtent l="0" t="0" r="25400" b="23495"/>
                            <wp:docPr id="25" name="Rectangle: Rounded Corners 1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41450" cy="720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C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17D9E5E" w14:textId="77777777" w:rsidR="00617706" w:rsidRDefault="00617706" w:rsidP="00F81D5B">
                                        <w:pPr>
                                          <w:snapToGrid w:val="0"/>
                                          <w:jc w:val="center"/>
                                        </w:pPr>
                                        <w:r>
                                          <w:rPr>
                                            <w:noProof/>
                                            <w:lang w:val="en-US" w:eastAsia="zh-TW"/>
                                          </w:rPr>
                                          <w:drawing>
                                            <wp:inline distT="0" distB="0" distL="0" distR="0" wp14:anchorId="3012AD58" wp14:editId="68C130CC">
                                              <wp:extent cx="648000" cy="648000"/>
                                              <wp:effectExtent l="0" t="0" r="0" b="0"/>
                                              <wp:docPr id="59" name="圖片 28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2" name="dewalt-chalk-lines-and-reels-dwht47257l-64_1000.jp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5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648000" cy="6480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0CF77475" id="_x0000_s1035" style="width:113.5pt;height:5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" fillcolor="white [3201]" strokecolor="#ffc000" strokeweight="1.5pt">
                            <v:stroke joinstyle="miter"/>
                            <v:textbox>
                              <w:txbxContent>
                                <w:p w14:paraId="717D9E5E" w14:textId="77777777" w:rsidR="00617706" w:rsidRDefault="00617706" w:rsidP="00F81D5B">
                                  <w:pPr>
                                    <w:snapToGrid w:val="0"/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 w:eastAsia="zh-TW"/>
                                    </w:rPr>
                                    <w:drawing>
                                      <wp:inline distT="0" distB="0" distL="0" distR="0" wp14:anchorId="3012AD58" wp14:editId="68C130CC">
                                        <wp:extent cx="648000" cy="648000"/>
                                        <wp:effectExtent l="0" t="0" r="0" b="0"/>
                                        <wp:docPr id="59" name="圖片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dewalt-chalk-lines-and-reels-dwht47257l-64_1000.jpg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8000" cy="64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856" w:type="pct"/>
                  <w:vAlign w:val="center"/>
                </w:tcPr>
                <w:p w14:paraId="62D1CF9A" w14:textId="36A01728" w:rsidR="00617706" w:rsidRPr="000F52BF" w:rsidRDefault="00617706" w:rsidP="002A7675">
                  <w:pPr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/>
                    </w:rPr>
                  </w:pP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Chalk line</w:t>
                  </w:r>
                  <w:r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br/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墨線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 </w:t>
                  </w:r>
                </w:p>
              </w:tc>
            </w:tr>
          </w:tbl>
          <w:p w14:paraId="7C5033D6" w14:textId="77777777" w:rsidR="00F81D5B" w:rsidRPr="000F52BF" w:rsidRDefault="00F81D5B" w:rsidP="0065594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zh-TW"/>
              </w:rPr>
            </w:pPr>
          </w:p>
        </w:tc>
      </w:tr>
      <w:tr w:rsidR="00F81D5B" w:rsidRPr="000F52BF" w14:paraId="784936D7" w14:textId="77777777" w:rsidTr="002A7675">
        <w:trPr>
          <w:cantSplit/>
          <w:trHeight w:val="1928"/>
        </w:trPr>
        <w:tc>
          <w:tcPr>
            <w:tcW w:w="400" w:type="pct"/>
            <w:textDirection w:val="btLr"/>
            <w:vAlign w:val="center"/>
          </w:tcPr>
          <w:p w14:paraId="07CC7837" w14:textId="77777777" w:rsidR="00F81D5B" w:rsidRPr="00AF4192" w:rsidRDefault="00F81D5B" w:rsidP="00655948">
            <w:pPr>
              <w:ind w:left="113" w:right="113"/>
              <w:jc w:val="center"/>
              <w:rPr>
                <w:rFonts w:ascii="Cambria" w:eastAsia="標楷體" w:hAnsi="Cambria"/>
                <w:b/>
                <w:bCs/>
                <w:color w:val="00B0F0"/>
                <w:szCs w:val="24"/>
              </w:rPr>
            </w:pPr>
            <w:r w:rsidRPr="00AF4192">
              <w:rPr>
                <w:rFonts w:ascii="Cambria" w:eastAsia="標楷體" w:hAnsi="Cambria"/>
                <w:b/>
                <w:bCs/>
                <w:color w:val="00B0F0"/>
                <w:szCs w:val="24"/>
                <w:lang w:eastAsia="zh-TW"/>
              </w:rPr>
              <w:t>MATHEMATICS</w:t>
            </w:r>
            <w:r w:rsidRPr="00AF4192">
              <w:rPr>
                <w:rFonts w:ascii="Cambria" w:eastAsia="標楷體" w:hAnsi="Cambria"/>
                <w:b/>
                <w:bCs/>
                <w:color w:val="00B0F0"/>
                <w:szCs w:val="24"/>
              </w:rPr>
              <w:t xml:space="preserve"> </w:t>
            </w:r>
          </w:p>
          <w:p w14:paraId="4A2C8B7B" w14:textId="77777777" w:rsidR="00F81D5B" w:rsidRPr="00AF4192" w:rsidRDefault="00F81D5B" w:rsidP="00655948">
            <w:pPr>
              <w:ind w:left="113" w:right="113"/>
              <w:jc w:val="center"/>
              <w:rPr>
                <w:rFonts w:ascii="Cambria" w:eastAsia="標楷體" w:hAnsi="Cambria"/>
                <w:b/>
                <w:bCs/>
                <w:color w:val="FFC000"/>
                <w:szCs w:val="24"/>
                <w:lang w:eastAsia="zh-TW"/>
              </w:rPr>
            </w:pPr>
            <w:r w:rsidRPr="00AF4192">
              <w:rPr>
                <w:rFonts w:ascii="Cambria" w:eastAsia="標楷體" w:hAnsi="Cambria"/>
                <w:b/>
                <w:bCs/>
                <w:color w:val="00B0F0"/>
                <w:szCs w:val="24"/>
              </w:rPr>
              <w:t>數學</w:t>
            </w:r>
          </w:p>
        </w:tc>
        <w:tc>
          <w:tcPr>
            <w:tcW w:w="4600" w:type="pct"/>
            <w:vAlign w:val="center"/>
          </w:tcPr>
          <w:tbl>
            <w:tblPr>
              <w:tblStyle w:val="a7"/>
              <w:tblW w:w="9071" w:type="dxa"/>
              <w:jc w:val="center"/>
              <w:tblBorders>
                <w:top w:val="single" w:sz="18" w:space="0" w:color="00B0F0"/>
                <w:left w:val="single" w:sz="18" w:space="0" w:color="00B0F0"/>
                <w:bottom w:val="single" w:sz="18" w:space="0" w:color="00B0F0"/>
                <w:right w:val="single" w:sz="18" w:space="0" w:color="00B0F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5"/>
              <w:gridCol w:w="4536"/>
            </w:tblGrid>
            <w:tr w:rsidR="00F81D5B" w:rsidRPr="000F52BF" w14:paraId="34EAC85C" w14:textId="77777777" w:rsidTr="00655948">
              <w:trPr>
                <w:cantSplit/>
                <w:jc w:val="center"/>
              </w:trPr>
              <w:tc>
                <w:tcPr>
                  <w:tcW w:w="9071" w:type="dxa"/>
                  <w:gridSpan w:val="2"/>
                </w:tcPr>
                <w:p w14:paraId="4A83FAC5" w14:textId="0F2FDBE8" w:rsidR="00C26A17" w:rsidRDefault="00F81D5B" w:rsidP="00C26A17">
                  <w:pPr>
                    <w:jc w:val="both"/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</w:pP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If the </w:t>
                  </w:r>
                  <w:r w:rsidR="00C26A17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discharged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 </w:t>
                  </w:r>
                  <w:r w:rsidR="00C26A17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bullet </w:t>
                  </w:r>
                  <w:ins w:id="23" w:author="Ronald CHOW Ka Chun" w:date="2024-01-22T09:48:00Z">
                    <w:r w:rsidR="00E74DE8">
                      <w:rPr>
                        <w:rFonts w:asciiTheme="minorHAnsi" w:hAnsiTheme="minorHAnsi" w:cstheme="minorHAnsi" w:hint="eastAsia"/>
                        <w:color w:val="000000"/>
                        <w:sz w:val="21"/>
                        <w:szCs w:val="21"/>
                        <w:lang w:eastAsia="zh-TW"/>
                      </w:rPr>
                      <w:t xml:space="preserve">of </w:t>
                    </w:r>
                    <w:r w:rsidR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  <w:lang w:eastAsia="zh-TW"/>
                      </w:rPr>
                      <w:t>an</w:t>
                    </w:r>
                    <w:r w:rsidR="00E74DE8">
                      <w:rPr>
                        <w:rFonts w:asciiTheme="minorHAnsi" w:hAnsiTheme="minorHAnsi" w:cstheme="minorHAnsi" w:hint="eastAsia"/>
                        <w:color w:val="000000"/>
                        <w:sz w:val="21"/>
                        <w:szCs w:val="21"/>
                        <w:lang w:eastAsia="zh-TW"/>
                      </w:rPr>
                      <w:t xml:space="preserve"> air gun</w:t>
                    </w:r>
                    <w:r w:rsidR="00E74DE8" w:rsidDel="00E74DE8">
                      <w:rPr>
                        <w:rFonts w:asciiTheme="minorHAnsi" w:hAnsiTheme="minorHAnsi" w:cstheme="minorHAnsi" w:hint="eastAsia"/>
                        <w:color w:val="000000"/>
                        <w:sz w:val="21"/>
                        <w:szCs w:val="21"/>
                        <w:lang w:eastAsia="zh-TW"/>
                      </w:rPr>
                      <w:t xml:space="preserve"> </w:t>
                    </w:r>
                  </w:ins>
                  <w:del w:id="24" w:author="Ronald CHOW Ka Chun" w:date="2024-01-22T09:47:00Z">
                    <w:r w:rsidR="00C26A17" w:rsidDel="00E74DE8">
                      <w:rPr>
                        <w:rFonts w:asciiTheme="minorHAnsi" w:hAnsiTheme="minorHAnsi" w:cstheme="minorHAnsi" w:hint="eastAsia"/>
                        <w:color w:val="000000"/>
                        <w:sz w:val="21"/>
                        <w:szCs w:val="21"/>
                        <w:lang w:eastAsia="zh-TW"/>
                      </w:rPr>
                      <w:delText>weight</w:delText>
                    </w:r>
                    <w:r w:rsidRPr="000F52BF" w:rsidDel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delText xml:space="preserve"> </w:delText>
                    </w:r>
                  </w:del>
                  <w:ins w:id="25" w:author="Ronald CHOW Ka Chun" w:date="2024-01-22T09:47:00Z">
                    <w:r w:rsidR="00E74DE8">
                      <w:rPr>
                        <w:rFonts w:asciiTheme="minorHAnsi" w:hAnsiTheme="minorHAnsi" w:cstheme="minorHAnsi" w:hint="eastAsia"/>
                        <w:color w:val="000000"/>
                        <w:sz w:val="21"/>
                        <w:szCs w:val="21"/>
                        <w:lang w:eastAsia="zh-TW"/>
                      </w:rPr>
                      <w:t>weigh</w:t>
                    </w:r>
                    <w:r w:rsidR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  <w:lang w:eastAsia="zh-TW"/>
                      </w:rPr>
                      <w:t>s</w:t>
                    </w:r>
                    <w:r w:rsidR="00E74DE8" w:rsidRPr="000F52BF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 xml:space="preserve"> </w:t>
                    </w:r>
                  </w:ins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0.2 (g)</w:t>
                  </w:r>
                  <w:r w:rsidR="00C26A17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 xml:space="preserve"> </w:t>
                  </w:r>
                  <w:ins w:id="26" w:author="Ronald CHOW Ka Chun" w:date="2024-01-22T09:48:00Z">
                    <w:r w:rsidR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  <w:lang w:eastAsia="zh-TW"/>
                      </w:rPr>
                      <w:t xml:space="preserve">and it </w:t>
                    </w:r>
                  </w:ins>
                  <w:del w:id="27" w:author="Ronald CHOW Ka Chun" w:date="2024-01-22T09:48:00Z">
                    <w:r w:rsidR="00C26A17" w:rsidDel="00E74DE8">
                      <w:rPr>
                        <w:rFonts w:asciiTheme="minorHAnsi" w:hAnsiTheme="minorHAnsi" w:cstheme="minorHAnsi" w:hint="eastAsia"/>
                        <w:color w:val="000000"/>
                        <w:sz w:val="21"/>
                        <w:szCs w:val="21"/>
                        <w:lang w:eastAsia="zh-TW"/>
                      </w:rPr>
                      <w:delText>of the air gun</w:delText>
                    </w:r>
                    <w:r w:rsidRPr="000F52BF" w:rsidDel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delText xml:space="preserve"> </w:delText>
                    </w:r>
                  </w:del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is traveling at a velocity of 130 (m/s), does the </w:t>
                  </w:r>
                  <w:r w:rsidR="00C26A17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 xml:space="preserve">air gun compile with the </w:t>
                  </w:r>
                  <w:r w:rsidR="00C26A17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laws of Hong Kong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?</w:t>
                  </w:r>
                </w:p>
                <w:p w14:paraId="6D0005C8" w14:textId="46E460B2" w:rsidR="00F81D5B" w:rsidRPr="000F52BF" w:rsidRDefault="00F81D5B" w:rsidP="00C26A17">
                  <w:pPr>
                    <w:jc w:val="both"/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</w:pP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假如</w:t>
                  </w:r>
                  <w:r w:rsidR="00C26A17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氣槍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發出的子彈重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 xml:space="preserve"> 0.2 (g)</w:t>
                  </w:r>
                  <w:r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 xml:space="preserve"> </w:t>
                  </w:r>
                  <w:r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，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飛行時速有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130 (m/s)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，此</w:t>
                  </w:r>
                  <w:r w:rsidR="00C26A17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氣槍是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否</w:t>
                  </w:r>
                  <w:r w:rsidR="00C26A17">
                    <w:rPr>
                      <w:rFonts w:asciiTheme="minorHAnsi" w:hAnsiTheme="minorHAnsi" w:cstheme="minorHAnsi" w:hint="eastAsia"/>
                      <w:color w:val="000000"/>
                      <w:sz w:val="21"/>
                      <w:szCs w:val="21"/>
                      <w:lang w:eastAsia="zh-TW"/>
                    </w:rPr>
                    <w:t>合乎香港法律要求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？</w:t>
                  </w:r>
                </w:p>
              </w:tc>
            </w:tr>
            <w:tr w:rsidR="00902361" w:rsidRPr="000F52BF" w14:paraId="13761C23" w14:textId="77777777" w:rsidTr="00B11BCE">
              <w:trPr>
                <w:cantSplit/>
                <w:trHeight w:val="850"/>
                <w:jc w:val="center"/>
              </w:trPr>
              <w:tc>
                <w:tcPr>
                  <w:tcW w:w="4535" w:type="dxa"/>
                  <w:vAlign w:val="center"/>
                </w:tcPr>
                <w:p w14:paraId="02DB10AB" w14:textId="77777777" w:rsidR="00902361" w:rsidRPr="000F52BF" w:rsidRDefault="00902361" w:rsidP="00655948">
                  <w:pPr>
                    <w:jc w:val="center"/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4DB58E25" wp14:editId="038C2DE4">
                            <wp:extent cx="2700000" cy="324000"/>
                            <wp:effectExtent l="0" t="0" r="24765" b="19050"/>
                            <wp:docPr id="121" name="Rectangle: Rounded Corners 1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0000" cy="32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7286AE2" w14:textId="0E715E8F" w:rsidR="00902361" w:rsidRPr="00617706" w:rsidRDefault="00902361" w:rsidP="00F81D5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</w:pPr>
                                        <w:r w:rsidRPr="00617706">
                                          <w:rPr>
                                            <w:rFonts w:hint="eastAsia"/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>Legal</w:t>
                                        </w:r>
                                        <w:r w:rsidRPr="00617706">
                                          <w:rPr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 xml:space="preserve">, </w:t>
                                        </w:r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1"/>
                                              <w:szCs w:val="24"/>
                                              <w:lang w:eastAsia="zh-TW"/>
                                            </w:rPr>
                                            <m:t>≤</m:t>
                                          </m:r>
                                        </m:oMath>
                                        <w:r w:rsidRPr="00617706">
                                          <w:rPr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>2.0J</w:t>
                                        </w:r>
                                        <w:ins w:id="28" w:author="Ronald CHOW Ka Chun" w:date="2024-01-22T09:47:00Z">
                                          <w:r w:rsidR="00E74DE8">
                                            <w:rPr>
                                              <w:sz w:val="21"/>
                                              <w:szCs w:val="24"/>
                                              <w:lang w:eastAsia="zh-TW"/>
                                            </w:rPr>
                                            <w:tab/>
                                          </w:r>
                                        </w:ins>
                                        <w:del w:id="29" w:author="Ronald CHOW Ka Chun" w:date="2024-01-22T09:47:00Z">
                                          <w:r w:rsidR="002A7675" w:rsidDel="00E74DE8">
                                            <w:rPr>
                                              <w:rFonts w:hint="eastAsia"/>
                                              <w:lang w:eastAsia="zh-TW"/>
                                            </w:rPr>
                                            <w:delText xml:space="preserve">　</w:delText>
                                          </w:r>
                                        </w:del>
                                        <w:r w:rsidR="002A7675" w:rsidRPr="00617706">
                                          <w:rPr>
                                            <w:rFonts w:hint="eastAsia"/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>合法</w:t>
                                        </w:r>
                                        <w:r w:rsidR="002A7675">
                                          <w:rPr>
                                            <w:rFonts w:hint="eastAsia"/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>，</w:t>
                                        </w:r>
                                        <w:r w:rsidR="002A7675" w:rsidRPr="00617706">
                                          <w:rPr>
                                            <w:rFonts w:hint="eastAsia"/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>少於或等於兩焦耳</w:t>
                                        </w:r>
                                        <w:r w:rsidR="002A7675">
                                          <w:rPr>
                                            <w:rFonts w:hint="eastAsia"/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 xml:space="preserve"> </w:t>
                                        </w:r>
                                        <w:r w:rsidR="002A7675">
                                          <w:rPr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4DB58E25" id="Rectangle: Rounded Corners 121" o:spid="_x0000_s1036" style="width:212.6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" fillcolor="white [3201]" strokecolor="#00b0f0" strokeweight="1.5pt">
                            <v:stroke joinstyle="miter"/>
                            <v:textbox>
                              <w:txbxContent>
                                <w:p w14:paraId="17286AE2" w14:textId="0E715E8F" w:rsidR="00902361" w:rsidRPr="00617706" w:rsidRDefault="00902361" w:rsidP="00F81D5B">
                                  <w:pPr>
                                    <w:snapToGrid w:val="0"/>
                                    <w:jc w:val="center"/>
                                    <w:rPr>
                                      <w:sz w:val="21"/>
                                      <w:szCs w:val="24"/>
                                      <w:lang w:eastAsia="zh-TW"/>
                                    </w:rPr>
                                  </w:pPr>
                                  <w:r w:rsidRPr="00617706">
                                    <w:rPr>
                                      <w:rFonts w:hint="eastAsia"/>
                                      <w:sz w:val="21"/>
                                      <w:szCs w:val="24"/>
                                      <w:lang w:eastAsia="zh-TW"/>
                                    </w:rPr>
                                    <w:t>Legal</w:t>
                                  </w:r>
                                  <w:r w:rsidRPr="00617706">
                                    <w:rPr>
                                      <w:sz w:val="21"/>
                                      <w:szCs w:val="24"/>
                                      <w:lang w:eastAsia="zh-TW"/>
                                    </w:rPr>
                                    <w:t xml:space="preserve">, </w:t>
                                  </w:r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1"/>
                                        <w:szCs w:val="24"/>
                                        <w:lang w:eastAsia="zh-TW"/>
                                      </w:rPr>
                                      <m:t>≤</m:t>
                                    </m:r>
                                  </m:oMath>
                                  <w:r w:rsidRPr="00617706">
                                    <w:rPr>
                                      <w:sz w:val="21"/>
                                      <w:szCs w:val="24"/>
                                      <w:lang w:eastAsia="zh-TW"/>
                                    </w:rPr>
                                    <w:t>2.0J</w:t>
                                  </w:r>
                                  <w:ins w:id="30" w:author="Ronald CHOW Ka Chun" w:date="2024-01-22T09:47:00Z">
                                    <w:r w:rsidR="00E74DE8">
                                      <w:rPr>
                                        <w:sz w:val="21"/>
                                        <w:szCs w:val="24"/>
                                        <w:lang w:eastAsia="zh-TW"/>
                                      </w:rPr>
                                      <w:tab/>
                                    </w:r>
                                  </w:ins>
                                  <w:del w:id="31" w:author="Ronald CHOW Ka Chun" w:date="2024-01-22T09:47:00Z">
                                    <w:r w:rsidR="002A7675" w:rsidDel="00E74DE8">
                                      <w:rPr>
                                        <w:rFonts w:hint="eastAsia"/>
                                        <w:lang w:eastAsia="zh-TW"/>
                                      </w:rPr>
                                      <w:delText xml:space="preserve">　</w:delText>
                                    </w:r>
                                  </w:del>
                                  <w:r w:rsidR="002A7675" w:rsidRPr="00617706">
                                    <w:rPr>
                                      <w:rFonts w:hint="eastAsia"/>
                                      <w:sz w:val="21"/>
                                      <w:szCs w:val="24"/>
                                      <w:lang w:eastAsia="zh-TW"/>
                                    </w:rPr>
                                    <w:t>合法</w:t>
                                  </w:r>
                                  <w:r w:rsidR="002A7675">
                                    <w:rPr>
                                      <w:rFonts w:hint="eastAsia"/>
                                      <w:sz w:val="21"/>
                                      <w:szCs w:val="24"/>
                                      <w:lang w:eastAsia="zh-TW"/>
                                    </w:rPr>
                                    <w:t>，</w:t>
                                  </w:r>
                                  <w:r w:rsidR="002A7675" w:rsidRPr="00617706">
                                    <w:rPr>
                                      <w:rFonts w:hint="eastAsia"/>
                                      <w:sz w:val="21"/>
                                      <w:szCs w:val="24"/>
                                      <w:lang w:eastAsia="zh-TW"/>
                                    </w:rPr>
                                    <w:t>少於或等於兩焦耳</w:t>
                                  </w:r>
                                  <w:r w:rsidR="002A7675">
                                    <w:rPr>
                                      <w:rFonts w:hint="eastAsia"/>
                                      <w:sz w:val="21"/>
                                      <w:szCs w:val="24"/>
                                      <w:lang w:eastAsia="zh-TW"/>
                                    </w:rPr>
                                    <w:t xml:space="preserve"> </w:t>
                                  </w:r>
                                  <w:r w:rsidR="002A7675">
                                    <w:rPr>
                                      <w:sz w:val="21"/>
                                      <w:szCs w:val="24"/>
                                      <w:lang w:eastAsia="zh-TW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4536" w:type="dxa"/>
                  <w:vAlign w:val="center"/>
                </w:tcPr>
                <w:p w14:paraId="291B32BC" w14:textId="77777777" w:rsidR="00902361" w:rsidRPr="000F52BF" w:rsidRDefault="00902361" w:rsidP="00655948">
                  <w:pPr>
                    <w:jc w:val="center"/>
                    <w:rPr>
                      <w:rFonts w:asciiTheme="minorHAnsi" w:hAnsiTheme="minorHAnsi" w:cstheme="minorHAnsi"/>
                      <w:sz w:val="21"/>
                      <w:szCs w:val="21"/>
                      <w:lang w:eastAsia="zh-TW"/>
                    </w:rPr>
                  </w:pPr>
                  <w:r w:rsidRPr="000F52BF">
                    <w:rPr>
                      <w:rFonts w:asciiTheme="minorHAnsi" w:hAnsiTheme="minorHAnsi" w:cstheme="minorHAnsi"/>
                      <w:noProof/>
                      <w:sz w:val="21"/>
                      <w:szCs w:val="21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2D1D4A41" wp14:editId="3C8268C0">
                            <wp:extent cx="2700000" cy="324000"/>
                            <wp:effectExtent l="0" t="0" r="24765" b="19050"/>
                            <wp:docPr id="124" name="Rectangle: Rounded Corners 1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0000" cy="32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00B0F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3457BC4" w14:textId="293E9F27" w:rsidR="00902361" w:rsidRPr="00617706" w:rsidRDefault="00902361" w:rsidP="00F81D5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sz w:val="21"/>
                                            <w:lang w:eastAsia="zh-TW"/>
                                          </w:rPr>
                                        </w:pPr>
                                        <w:r w:rsidRPr="00617706">
                                          <w:rPr>
                                            <w:sz w:val="21"/>
                                            <w:lang w:eastAsia="zh-TW"/>
                                          </w:rPr>
                                          <w:t>Illegal, &gt;</w:t>
                                        </w:r>
                                        <w:proofErr w:type="spellStart"/>
                                        <w:r w:rsidRPr="00617706">
                                          <w:rPr>
                                            <w:sz w:val="21"/>
                                            <w:lang w:eastAsia="zh-TW"/>
                                          </w:rPr>
                                          <w:t>2.0J</w:t>
                                        </w:r>
                                        <w:proofErr w:type="spellEnd"/>
                                        <w:ins w:id="32" w:author="Ronald CHOW Ka Chun" w:date="2024-01-22T09:47:00Z">
                                          <w:r w:rsidR="00E74DE8">
                                            <w:rPr>
                                              <w:sz w:val="21"/>
                                              <w:lang w:eastAsia="zh-TW"/>
                                            </w:rPr>
                                            <w:tab/>
                                          </w:r>
                                        </w:ins>
                                        <w:del w:id="33" w:author="Ronald CHOW Ka Chun" w:date="2024-01-22T09:47:00Z">
                                          <w:r w:rsidR="002A7675" w:rsidDel="00E74DE8">
                                            <w:rPr>
                                              <w:rFonts w:hint="eastAsia"/>
                                              <w:sz w:val="21"/>
                                              <w:lang w:eastAsia="zh-TW"/>
                                            </w:rPr>
                                            <w:delText xml:space="preserve">　</w:delText>
                                          </w:r>
                                        </w:del>
                                        <w:r w:rsidR="002A7675" w:rsidRPr="00617706">
                                          <w:rPr>
                                            <w:rFonts w:hint="eastAsia"/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>不合法</w:t>
                                        </w:r>
                                        <w:r w:rsidR="002A7675">
                                          <w:rPr>
                                            <w:rFonts w:hint="eastAsia"/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>，</w:t>
                                        </w:r>
                                        <w:r w:rsidR="002A7675" w:rsidRPr="00617706">
                                          <w:rPr>
                                            <w:rFonts w:hint="eastAsia"/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>多於兩焦耳</w:t>
                                        </w:r>
                                        <w:r w:rsidR="002A7675">
                                          <w:rPr>
                                            <w:rFonts w:hint="eastAsia"/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 xml:space="preserve"> </w:t>
                                        </w:r>
                                        <w:r w:rsidR="002A7675">
                                          <w:rPr>
                                            <w:sz w:val="21"/>
                                            <w:szCs w:val="24"/>
                                            <w:lang w:eastAsia="zh-TW"/>
                                          </w:rP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2D1D4A41" id="Rectangle: Rounded Corners 124" o:spid="_x0000_s1037" style="width:212.6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" fillcolor="white [3201]" strokecolor="#00b0f0" strokeweight="1.5pt">
                            <v:stroke joinstyle="miter"/>
                            <v:textbox>
                              <w:txbxContent>
                                <w:p w14:paraId="03457BC4" w14:textId="293E9F27" w:rsidR="00902361" w:rsidRPr="00617706" w:rsidRDefault="00902361" w:rsidP="00F81D5B">
                                  <w:pPr>
                                    <w:snapToGrid w:val="0"/>
                                    <w:jc w:val="center"/>
                                    <w:rPr>
                                      <w:sz w:val="21"/>
                                      <w:lang w:eastAsia="zh-TW"/>
                                    </w:rPr>
                                  </w:pPr>
                                  <w:r w:rsidRPr="00617706">
                                    <w:rPr>
                                      <w:sz w:val="21"/>
                                      <w:lang w:eastAsia="zh-TW"/>
                                    </w:rPr>
                                    <w:t>Illegal, &gt;</w:t>
                                  </w:r>
                                  <w:proofErr w:type="spellStart"/>
                                  <w:r w:rsidRPr="00617706">
                                    <w:rPr>
                                      <w:sz w:val="21"/>
                                      <w:lang w:eastAsia="zh-TW"/>
                                    </w:rPr>
                                    <w:t>2.0J</w:t>
                                  </w:r>
                                  <w:proofErr w:type="spellEnd"/>
                                  <w:ins w:id="34" w:author="Ronald CHOW Ka Chun" w:date="2024-01-22T09:47:00Z">
                                    <w:r w:rsidR="00E74DE8">
                                      <w:rPr>
                                        <w:sz w:val="21"/>
                                        <w:lang w:eastAsia="zh-TW"/>
                                      </w:rPr>
                                      <w:tab/>
                                    </w:r>
                                  </w:ins>
                                  <w:del w:id="35" w:author="Ronald CHOW Ka Chun" w:date="2024-01-22T09:47:00Z">
                                    <w:r w:rsidR="002A7675" w:rsidDel="00E74DE8">
                                      <w:rPr>
                                        <w:rFonts w:hint="eastAsia"/>
                                        <w:sz w:val="21"/>
                                        <w:lang w:eastAsia="zh-TW"/>
                                      </w:rPr>
                                      <w:delText xml:space="preserve">　</w:delText>
                                    </w:r>
                                  </w:del>
                                  <w:r w:rsidR="002A7675" w:rsidRPr="00617706">
                                    <w:rPr>
                                      <w:rFonts w:hint="eastAsia"/>
                                      <w:sz w:val="21"/>
                                      <w:szCs w:val="24"/>
                                      <w:lang w:eastAsia="zh-TW"/>
                                    </w:rPr>
                                    <w:t>不合法</w:t>
                                  </w:r>
                                  <w:r w:rsidR="002A7675">
                                    <w:rPr>
                                      <w:rFonts w:hint="eastAsia"/>
                                      <w:sz w:val="21"/>
                                      <w:szCs w:val="24"/>
                                      <w:lang w:eastAsia="zh-TW"/>
                                    </w:rPr>
                                    <w:t>，</w:t>
                                  </w:r>
                                  <w:r w:rsidR="002A7675" w:rsidRPr="00617706">
                                    <w:rPr>
                                      <w:rFonts w:hint="eastAsia"/>
                                      <w:sz w:val="21"/>
                                      <w:szCs w:val="24"/>
                                      <w:lang w:eastAsia="zh-TW"/>
                                    </w:rPr>
                                    <w:t>多於兩焦耳</w:t>
                                  </w:r>
                                  <w:r w:rsidR="002A7675">
                                    <w:rPr>
                                      <w:rFonts w:hint="eastAsia"/>
                                      <w:sz w:val="21"/>
                                      <w:szCs w:val="24"/>
                                      <w:lang w:eastAsia="zh-TW"/>
                                    </w:rPr>
                                    <w:t xml:space="preserve"> </w:t>
                                  </w:r>
                                  <w:r w:rsidR="002A7675">
                                    <w:rPr>
                                      <w:sz w:val="21"/>
                                      <w:szCs w:val="24"/>
                                      <w:lang w:eastAsia="zh-TW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</w:tbl>
          <w:p w14:paraId="352219EC" w14:textId="77777777" w:rsidR="00F81D5B" w:rsidRPr="000F52BF" w:rsidRDefault="00F81D5B" w:rsidP="00655948">
            <w:pPr>
              <w:jc w:val="center"/>
              <w:rPr>
                <w:rFonts w:asciiTheme="minorHAnsi" w:hAnsiTheme="minorHAnsi" w:cstheme="minorHAnsi"/>
                <w:sz w:val="21"/>
                <w:szCs w:val="21"/>
                <w:lang w:eastAsia="zh-TW"/>
              </w:rPr>
            </w:pPr>
          </w:p>
        </w:tc>
      </w:tr>
      <w:tr w:rsidR="00F81D5B" w:rsidRPr="000F52BF" w14:paraId="283A22EA" w14:textId="77777777" w:rsidTr="002A7675">
        <w:trPr>
          <w:cantSplit/>
          <w:trHeight w:val="2438"/>
        </w:trPr>
        <w:tc>
          <w:tcPr>
            <w:tcW w:w="400" w:type="pct"/>
            <w:textDirection w:val="btLr"/>
            <w:vAlign w:val="center"/>
          </w:tcPr>
          <w:p w14:paraId="2BC9DA95" w14:textId="0DD1CE71" w:rsidR="00F81D5B" w:rsidRPr="00B4566B" w:rsidRDefault="00F81D5B" w:rsidP="00655948">
            <w:pPr>
              <w:ind w:left="113" w:right="113"/>
              <w:jc w:val="center"/>
              <w:rPr>
                <w:rFonts w:ascii="Cambria" w:eastAsia="標楷體" w:hAnsi="Cambria"/>
                <w:b/>
                <w:bCs/>
                <w:caps/>
                <w:color w:val="FF66FF"/>
                <w:szCs w:val="24"/>
              </w:rPr>
            </w:pPr>
            <w:r w:rsidRPr="00B4566B">
              <w:rPr>
                <w:rFonts w:ascii="Cambria" w:eastAsia="標楷體" w:hAnsi="Cambria"/>
                <w:b/>
                <w:bCs/>
                <w:caps/>
                <w:color w:val="FF66FF"/>
                <w:szCs w:val="24"/>
                <w:lang w:eastAsia="zh-TW"/>
              </w:rPr>
              <w:t>Challenge</w:t>
            </w:r>
          </w:p>
          <w:p w14:paraId="79D33EFF" w14:textId="77777777" w:rsidR="00F81D5B" w:rsidRPr="00B4566B" w:rsidRDefault="00F81D5B" w:rsidP="00655948">
            <w:pPr>
              <w:ind w:left="113" w:right="113"/>
              <w:jc w:val="center"/>
              <w:rPr>
                <w:rFonts w:ascii="Cambria" w:hAnsi="Cambria"/>
                <w:b/>
                <w:bCs/>
                <w:color w:val="00B0F0"/>
                <w:szCs w:val="24"/>
                <w:lang w:eastAsia="zh-TW"/>
              </w:rPr>
            </w:pPr>
            <w:r w:rsidRPr="00B4566B">
              <w:rPr>
                <w:rFonts w:ascii="Cambria" w:eastAsia="標楷體" w:hAnsi="Cambria" w:hint="eastAsia"/>
                <w:b/>
                <w:bCs/>
                <w:color w:val="FF66FF"/>
                <w:szCs w:val="24"/>
              </w:rPr>
              <w:t>挑戰</w:t>
            </w:r>
          </w:p>
        </w:tc>
        <w:tc>
          <w:tcPr>
            <w:tcW w:w="4600" w:type="pct"/>
            <w:vAlign w:val="center"/>
          </w:tcPr>
          <w:tbl>
            <w:tblPr>
              <w:tblStyle w:val="a7"/>
              <w:tblpPr w:topFromText="180" w:bottomFromText="180" w:vertAnchor="text" w:tblpX="120" w:tblpY="-175"/>
              <w:tblOverlap w:val="never"/>
              <w:tblW w:w="9109" w:type="dxa"/>
              <w:tblBorders>
                <w:top w:val="single" w:sz="18" w:space="0" w:color="FF00FF"/>
                <w:left w:val="single" w:sz="18" w:space="0" w:color="FF00FF"/>
                <w:bottom w:val="single" w:sz="18" w:space="0" w:color="FF00FF"/>
                <w:right w:val="single" w:sz="18" w:space="0" w:color="FF00FF"/>
              </w:tblBorders>
              <w:tblLook w:val="04A0" w:firstRow="1" w:lastRow="0" w:firstColumn="1" w:lastColumn="0" w:noHBand="0" w:noVBand="1"/>
            </w:tblPr>
            <w:tblGrid>
              <w:gridCol w:w="4554"/>
              <w:gridCol w:w="4555"/>
            </w:tblGrid>
            <w:tr w:rsidR="00B11BCE" w14:paraId="4058F9AB" w14:textId="77777777" w:rsidTr="00B11BCE">
              <w:trPr>
                <w:trHeight w:val="567"/>
              </w:trPr>
              <w:tc>
                <w:tcPr>
                  <w:tcW w:w="9109" w:type="dxa"/>
                  <w:gridSpan w:val="2"/>
                  <w:tcBorders>
                    <w:top w:val="single" w:sz="18" w:space="0" w:color="FF00FF"/>
                    <w:bottom w:val="nil"/>
                  </w:tcBorders>
                  <w:vAlign w:val="center"/>
                </w:tcPr>
                <w:p w14:paraId="5CABA800" w14:textId="4E561105" w:rsidR="00B11BCE" w:rsidRDefault="00B11BCE" w:rsidP="00E74DE8">
                  <w:pPr>
                    <w:rPr>
                      <w:rFonts w:ascii="新細明體" w:hAnsi="新細明體"/>
                      <w:sz w:val="22"/>
                      <w:szCs w:val="21"/>
                      <w:lang w:eastAsia="zh-TW"/>
                    </w:rPr>
                    <w:pPrChange w:id="36" w:author="Ronald CHOW Ka Chun" w:date="2024-01-22T09:49:00Z">
                      <w:pPr/>
                    </w:pPrChange>
                  </w:pPr>
                  <w:r w:rsidRPr="002B1189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According to the </w:t>
                  </w:r>
                  <w:del w:id="37" w:author="Ronald CHOW Ka Chun" w:date="2024-01-22T09:49:00Z">
                    <w:r w:rsidRPr="002B1189" w:rsidDel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delText>HKDTC</w:delText>
                    </w:r>
                  </w:del>
                  <w:proofErr w:type="spellStart"/>
                  <w:ins w:id="38" w:author="Ronald CHOW Ka Chun" w:date="2024-01-22T09:49:00Z">
                    <w:r w:rsidR="00E74DE8" w:rsidRPr="002B1189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>HK</w:t>
                    </w:r>
                    <w:r w:rsidR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>TD</w:t>
                    </w:r>
                    <w:r w:rsidR="00E74DE8" w:rsidRPr="002B1189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>C</w:t>
                    </w:r>
                  </w:ins>
                  <w:proofErr w:type="spellEnd"/>
                  <w:r w:rsidRPr="002B1189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, which testing service</w:t>
                  </w:r>
                  <w:ins w:id="39" w:author="Ronald CHOW Ka Chun" w:date="2024-01-22T09:49:00Z">
                    <w:r w:rsidR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>(s)</w:t>
                    </w:r>
                  </w:ins>
                  <w:r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 in the private sector</w:t>
                  </w:r>
                  <w:r w:rsidRPr="002B1189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 xml:space="preserve"> </w:t>
                  </w:r>
                  <w:del w:id="40" w:author="Ronald CHOW Ka Chun" w:date="2024-01-22T09:49:00Z">
                    <w:r w:rsidRPr="002B1189" w:rsidDel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delText xml:space="preserve">has </w:delText>
                    </w:r>
                  </w:del>
                  <w:ins w:id="41" w:author="Ronald CHOW Ka Chun" w:date="2024-01-22T09:49:00Z">
                    <w:r w:rsidR="00E74DE8" w:rsidRPr="002B1189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>ha</w:t>
                    </w:r>
                    <w:r w:rsidR="00E74DE8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>d</w:t>
                    </w:r>
                    <w:r w:rsidR="00E74DE8" w:rsidRPr="002B1189">
                      <w:rPr>
                        <w:rFonts w:asciiTheme="minorHAnsi" w:hAnsiTheme="minorHAnsi" w:cstheme="minorHAnsi"/>
                        <w:color w:val="000000"/>
                        <w:sz w:val="21"/>
                        <w:szCs w:val="21"/>
                      </w:rPr>
                      <w:t xml:space="preserve"> </w:t>
                    </w:r>
                  </w:ins>
                  <w:r w:rsidRPr="002B1189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</w:rPr>
                    <w:t>the largest market share in 2017?</w:t>
                  </w:r>
                  <w:r w:rsidRPr="00073F23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 xml:space="preserve">　</w:t>
                  </w:r>
                  <w:r w:rsidRPr="002B1189"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根據香港貿易發展局</w:t>
                  </w:r>
                  <w:r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資料</w:t>
                  </w:r>
                  <w:r w:rsidRPr="002B1189"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，</w:t>
                  </w:r>
                  <w:r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哪</w:t>
                  </w:r>
                  <w:r w:rsidRPr="002B1189"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一項</w:t>
                  </w:r>
                  <w:r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私人</w:t>
                  </w:r>
                  <w:r w:rsidRPr="002B1189"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測試服務</w:t>
                  </w:r>
                  <w:r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擁有</w:t>
                  </w:r>
                  <w:r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2017</w:t>
                  </w:r>
                  <w:r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年最大的</w:t>
                  </w:r>
                  <w:r w:rsidRPr="002B1189">
                    <w:rPr>
                      <w:rFonts w:asciiTheme="minorHAnsi" w:hAnsiTheme="minorHAnsi" w:cstheme="minorHAnsi" w:hint="eastAsia"/>
                      <w:sz w:val="21"/>
                      <w:szCs w:val="21"/>
                      <w:lang w:eastAsia="zh-TW"/>
                    </w:rPr>
                    <w:t>市場佔有率</w:t>
                  </w:r>
                  <w:r w:rsidRPr="000F52BF">
                    <w:rPr>
                      <w:rFonts w:asciiTheme="minorHAnsi" w:hAnsiTheme="minorHAnsi" w:cstheme="minorHAnsi"/>
                      <w:color w:val="000000"/>
                      <w:sz w:val="21"/>
                      <w:szCs w:val="21"/>
                      <w:lang w:eastAsia="zh-TW"/>
                    </w:rPr>
                    <w:t>？</w:t>
                  </w:r>
                </w:p>
              </w:tc>
            </w:tr>
            <w:tr w:rsidR="00B11BCE" w14:paraId="496EC781" w14:textId="77777777" w:rsidTr="00FE2970">
              <w:trPr>
                <w:trHeight w:val="850"/>
              </w:trPr>
              <w:tc>
                <w:tcPr>
                  <w:tcW w:w="4554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20A88FB" w14:textId="113378D4" w:rsidR="00B11BCE" w:rsidRDefault="00B11BCE" w:rsidP="00B11BCE">
                  <w:pPr>
                    <w:rPr>
                      <w:rFonts w:ascii="新細明體" w:hAnsi="新細明體"/>
                      <w:sz w:val="22"/>
                      <w:szCs w:val="21"/>
                      <w:lang w:eastAsia="zh-TW"/>
                    </w:rPr>
                  </w:pPr>
                  <w:r w:rsidRPr="00CE49E3">
                    <w:rPr>
                      <w:noProof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7EAF106A" wp14:editId="1D15A394">
                            <wp:extent cx="2700000" cy="504000"/>
                            <wp:effectExtent l="0" t="0" r="24765" b="10795"/>
                            <wp:docPr id="146" name="Rectangle: Rounded Corners 14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0000" cy="50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66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F6357FE" w14:textId="77777777" w:rsidR="00B11BCE" w:rsidRPr="002067E6" w:rsidRDefault="00B11BCE" w:rsidP="00B11BCE">
                                        <w:pPr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</w:pP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 xml:space="preserve">Textiles, Clothing and </w:t>
                                        </w:r>
                                        <w:r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>F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 xml:space="preserve">ootwear </w:t>
                                        </w:r>
                                        <w:r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br/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>紡織品、衣服及鞋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</w:rPr>
                                          <w:t>履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7EAF106A" id="Rectangle: Rounded Corners 146" o:spid="_x0000_s1038" style="width:212.6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" fillcolor="white [3201]" strokecolor="#f6f" strokeweight="1.5pt">
                            <v:stroke joinstyle="miter"/>
                            <v:textbox>
                              <w:txbxContent>
                                <w:p w14:paraId="2F6357FE" w14:textId="77777777" w:rsidR="00B11BCE" w:rsidRPr="002067E6" w:rsidRDefault="00B11BCE" w:rsidP="00B11BCE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</w:pP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 xml:space="preserve">Textiles, Clothing and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>F</w:t>
                                  </w: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 xml:space="preserve">ootwear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br/>
                                  </w: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>紡織品、衣服及鞋</w:t>
                                  </w:r>
                                  <w:r w:rsidRPr="002067E6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</w:rPr>
                                    <w:t>履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455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499A8F0D" w14:textId="41763101" w:rsidR="00B11BCE" w:rsidRDefault="00B11BCE" w:rsidP="00B11BCE">
                  <w:pPr>
                    <w:rPr>
                      <w:rFonts w:ascii="新細明體" w:hAnsi="新細明體"/>
                      <w:sz w:val="22"/>
                      <w:szCs w:val="21"/>
                      <w:lang w:eastAsia="zh-TW"/>
                    </w:rPr>
                  </w:pPr>
                  <w:r w:rsidRPr="00CE49E3">
                    <w:rPr>
                      <w:noProof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6E42CBDA" wp14:editId="139357E5">
                            <wp:extent cx="2700000" cy="504000"/>
                            <wp:effectExtent l="0" t="0" r="24765" b="10795"/>
                            <wp:docPr id="144" name="Rectangle: Rounded Corners 1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0000" cy="50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66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2F30F16" w14:textId="77777777" w:rsidR="00B11BCE" w:rsidRPr="002067E6" w:rsidRDefault="00B11BCE" w:rsidP="00B11BCE">
                                        <w:pPr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</w:pP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 xml:space="preserve">Electrical products and telecommunications equipment 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>電子產品及電訊設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</w:rPr>
                                          <w:t>備</w:t>
                                        </w:r>
                                      </w:p>
                                      <w:p w14:paraId="4196638F" w14:textId="77777777" w:rsidR="00B11BCE" w:rsidRPr="002067E6" w:rsidRDefault="00B11BCE" w:rsidP="00B11BCE">
                                        <w:pPr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6E42CBDA" id="Rectangle: Rounded Corners 144" o:spid="_x0000_s1039" style="width:212.6pt;height:3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" fillcolor="white [3201]" strokecolor="#f6f" strokeweight="1.5pt">
                            <v:stroke joinstyle="miter"/>
                            <v:textbox>
                              <w:txbxContent>
                                <w:p w14:paraId="02F30F16" w14:textId="77777777" w:rsidR="00B11BCE" w:rsidRPr="002067E6" w:rsidRDefault="00B11BCE" w:rsidP="00B11BCE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</w:pP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 xml:space="preserve">Electrical products and telecommunications equipment </w:t>
                                  </w: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>電子產品及電訊設</w:t>
                                  </w:r>
                                  <w:r w:rsidRPr="002067E6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</w:rPr>
                                    <w:t>備</w:t>
                                  </w:r>
                                </w:p>
                                <w:p w14:paraId="4196638F" w14:textId="77777777" w:rsidR="00B11BCE" w:rsidRPr="002067E6" w:rsidRDefault="00B11BCE" w:rsidP="00B11BCE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  <w:tr w:rsidR="00B11BCE" w14:paraId="26CE1D59" w14:textId="77777777" w:rsidTr="00FE2970">
              <w:trPr>
                <w:trHeight w:val="624"/>
              </w:trPr>
              <w:tc>
                <w:tcPr>
                  <w:tcW w:w="4554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BD55557" w14:textId="755B0682" w:rsidR="00B11BCE" w:rsidRDefault="00B11BCE" w:rsidP="00B11BCE">
                  <w:pPr>
                    <w:rPr>
                      <w:rFonts w:ascii="新細明體" w:hAnsi="新細明體"/>
                      <w:sz w:val="22"/>
                      <w:szCs w:val="21"/>
                      <w:lang w:eastAsia="zh-TW"/>
                    </w:rPr>
                  </w:pPr>
                  <w:r w:rsidRPr="00CE49E3">
                    <w:rPr>
                      <w:noProof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40158F0E" wp14:editId="161DE03C">
                            <wp:extent cx="2700000" cy="324000"/>
                            <wp:effectExtent l="0" t="0" r="24765" b="19050"/>
                            <wp:docPr id="145" name="Rectangle: Rounded Corners 1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0000" cy="32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66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FBD89C5" w14:textId="77777777" w:rsidR="00B11BCE" w:rsidRPr="002067E6" w:rsidRDefault="00B11BCE" w:rsidP="00B11BCE">
                                        <w:pPr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</w:pP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 xml:space="preserve">Toy and Games 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>玩具和遊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</w:rPr>
                                          <w:t>戲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40158F0E" id="Rectangle: Rounded Corners 145" o:spid="_x0000_s1040" style="width:212.6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" fillcolor="white [3201]" strokecolor="#f6f" strokeweight="1.5pt">
                            <v:stroke joinstyle="miter"/>
                            <v:textbox>
                              <w:txbxContent>
                                <w:p w14:paraId="0FBD89C5" w14:textId="77777777" w:rsidR="00B11BCE" w:rsidRPr="002067E6" w:rsidRDefault="00B11BCE" w:rsidP="00B11BCE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</w:pP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 xml:space="preserve">Toy and Games </w:t>
                                  </w: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>玩具和遊</w:t>
                                  </w:r>
                                  <w:r w:rsidRPr="002067E6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</w:rPr>
                                    <w:t>戲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455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9E87B47" w14:textId="77A91DD6" w:rsidR="00B11BCE" w:rsidRDefault="00B11BCE" w:rsidP="00B11BCE">
                  <w:pPr>
                    <w:rPr>
                      <w:rFonts w:ascii="新細明體" w:hAnsi="新細明體"/>
                      <w:sz w:val="22"/>
                      <w:szCs w:val="21"/>
                      <w:lang w:eastAsia="zh-TW"/>
                    </w:rPr>
                  </w:pPr>
                  <w:r w:rsidRPr="00CE49E3">
                    <w:rPr>
                      <w:noProof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2DEA9D45" wp14:editId="1CA023BB">
                            <wp:extent cx="2700000" cy="324000"/>
                            <wp:effectExtent l="0" t="0" r="24765" b="19050"/>
                            <wp:docPr id="4" name="Rectangle: Rounded Corners 14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0000" cy="32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66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730D6B2" w14:textId="77777777" w:rsidR="00B11BCE" w:rsidRPr="002A7675" w:rsidRDefault="00B11BCE" w:rsidP="00B11BCE">
                                        <w:pPr>
                                          <w:jc w:val="center"/>
                                          <w:rPr>
                                            <w:rFonts w:asciiTheme="minorHAnsi" w:eastAsiaTheme="minorEastAsia" w:hAnsiTheme="minorHAnsi" w:cstheme="minorHAnsi"/>
                                            <w:sz w:val="21"/>
                                            <w:szCs w:val="21"/>
                                            <w:lang w:eastAsia="zh-TW"/>
                                          </w:rPr>
                                        </w:pP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 xml:space="preserve">Construction materials 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>建築材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 w:hint="eastAsia"/>
                                            <w:sz w:val="21"/>
                                            <w:szCs w:val="21"/>
                                          </w:rPr>
                                          <w:t>料</w:t>
                                        </w:r>
                                        <w:r>
                                          <w:rPr>
                                            <w:rFonts w:asciiTheme="minorHAnsi" w:eastAsiaTheme="minorEastAsia" w:hAnsiTheme="minorHAnsi" w:cstheme="minorHAnsi" w:hint="eastAsia"/>
                                            <w:sz w:val="21"/>
                                            <w:szCs w:val="21"/>
                                          </w:rPr>
                                          <w:t>+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2DEA9D45" id="_x0000_s1041" style="width:212.6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" fillcolor="white [3201]" strokecolor="#f6f" strokeweight="1.5pt">
                            <v:stroke joinstyle="miter"/>
                            <v:textbox>
                              <w:txbxContent>
                                <w:p w14:paraId="0730D6B2" w14:textId="77777777" w:rsidR="00B11BCE" w:rsidRPr="002A7675" w:rsidRDefault="00B11BCE" w:rsidP="00B11BCE">
                                  <w:pPr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 xml:space="preserve">Construction materials </w:t>
                                  </w: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>建築材</w:t>
                                  </w:r>
                                  <w:r w:rsidRPr="002067E6">
                                    <w:rPr>
                                      <w:rFonts w:asciiTheme="minorHAnsi" w:hAnsiTheme="minorHAnsi" w:cstheme="minorHAnsi" w:hint="eastAsia"/>
                                      <w:sz w:val="21"/>
                                      <w:szCs w:val="21"/>
                                    </w:rPr>
                                    <w:t>料</w:t>
                                  </w:r>
                                  <w:r>
                                    <w:rPr>
                                      <w:rFonts w:asciiTheme="minorHAnsi" w:eastAsiaTheme="minorEastAsia" w:hAnsiTheme="minorHAnsi" w:cstheme="minorHAnsi" w:hint="eastAsia"/>
                                      <w:sz w:val="21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</w:tr>
            <w:tr w:rsidR="00B11BCE" w14:paraId="1B6AD060" w14:textId="77777777" w:rsidTr="00FE2970">
              <w:trPr>
                <w:trHeight w:val="624"/>
              </w:trPr>
              <w:tc>
                <w:tcPr>
                  <w:tcW w:w="4554" w:type="dxa"/>
                  <w:tcBorders>
                    <w:top w:val="nil"/>
                    <w:bottom w:val="single" w:sz="18" w:space="0" w:color="FF00FF"/>
                    <w:right w:val="nil"/>
                  </w:tcBorders>
                  <w:vAlign w:val="center"/>
                </w:tcPr>
                <w:p w14:paraId="06FA777F" w14:textId="17B6390C" w:rsidR="00B11BCE" w:rsidRDefault="00B11BCE" w:rsidP="00B11BCE">
                  <w:pPr>
                    <w:rPr>
                      <w:rFonts w:ascii="新細明體" w:hAnsi="新細明體"/>
                      <w:sz w:val="22"/>
                      <w:szCs w:val="21"/>
                      <w:lang w:eastAsia="zh-TW"/>
                    </w:rPr>
                  </w:pPr>
                  <w:r w:rsidRPr="00CE49E3">
                    <w:rPr>
                      <w:noProof/>
                      <w:sz w:val="22"/>
                      <w:lang w:val="en-US" w:eastAsia="zh-TW"/>
                    </w:rPr>
                    <mc:AlternateContent>
                      <mc:Choice Requires="wps">
                        <w:drawing>
                          <wp:inline distT="0" distB="0" distL="0" distR="0" wp14:anchorId="44B74DDC" wp14:editId="4732DC38">
                            <wp:extent cx="2700000" cy="324000"/>
                            <wp:effectExtent l="0" t="0" r="24765" b="19050"/>
                            <wp:docPr id="3" name="Rectangle: Rounded Corners 14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00000" cy="324000"/>
                                    </a:xfrm>
                                    <a:prstGeom prst="roundRect">
                                      <a:avLst/>
                                    </a:prstGeom>
                                    <a:ln w="19050">
                                      <a:solidFill>
                                        <a:srgbClr val="FF66FF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4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4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DE93B2D" w14:textId="77777777" w:rsidR="00B11BCE" w:rsidRPr="002067E6" w:rsidRDefault="00B11BCE" w:rsidP="00B11BCE">
                                        <w:pPr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</w:pP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 xml:space="preserve">Medical testing 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>醫學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 xml:space="preserve"> / </w:t>
                                        </w:r>
                                        <w:r w:rsidRPr="002067E6"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  <w:t>醫療化驗</w:t>
                                        </w:r>
                                      </w:p>
                                      <w:p w14:paraId="678FEE4F" w14:textId="77777777" w:rsidR="00B11BCE" w:rsidRPr="002067E6" w:rsidRDefault="00B11BCE" w:rsidP="00B11BCE">
                                        <w:pPr>
                                          <w:jc w:val="center"/>
                                          <w:rPr>
                                            <w:rFonts w:asciiTheme="minorHAnsi" w:hAnsiTheme="minorHAnsi" w:cstheme="minorHAnsi"/>
                                            <w:sz w:val="21"/>
                                            <w:szCs w:val="2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oundrect w14:anchorId="44B74DDC" id="_x0000_s1042" style="width:212.6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" fillcolor="white [3201]" strokecolor="#f6f" strokeweight="1.5pt">
                            <v:stroke joinstyle="miter"/>
                            <v:textbox>
                              <w:txbxContent>
                                <w:p w14:paraId="2DE93B2D" w14:textId="77777777" w:rsidR="00B11BCE" w:rsidRPr="002067E6" w:rsidRDefault="00B11BCE" w:rsidP="00B11BCE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</w:pP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 xml:space="preserve">Medical testing </w:t>
                                  </w: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>醫學</w:t>
                                  </w: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 xml:space="preserve"> / </w:t>
                                  </w:r>
                                  <w:r w:rsidRPr="002067E6"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  <w:t>醫療化驗</w:t>
                                  </w:r>
                                </w:p>
                                <w:p w14:paraId="678FEE4F" w14:textId="77777777" w:rsidR="00B11BCE" w:rsidRPr="002067E6" w:rsidRDefault="00B11BCE" w:rsidP="00B11BCE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v:textbox>
                            <w10:anchorlock/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4555" w:type="dxa"/>
                  <w:tcBorders>
                    <w:top w:val="nil"/>
                    <w:left w:val="nil"/>
                    <w:bottom w:val="single" w:sz="18" w:space="0" w:color="FF00FF"/>
                  </w:tcBorders>
                  <w:vAlign w:val="center"/>
                </w:tcPr>
                <w:p w14:paraId="4C48AEE8" w14:textId="0968726D" w:rsidR="00B11BCE" w:rsidRDefault="00B11BCE" w:rsidP="00B11BCE">
                  <w:pPr>
                    <w:rPr>
                      <w:rFonts w:ascii="新細明體" w:hAnsi="新細明體"/>
                      <w:sz w:val="22"/>
                      <w:szCs w:val="21"/>
                      <w:lang w:eastAsia="zh-TW"/>
                    </w:rPr>
                  </w:pPr>
                </w:p>
              </w:tc>
            </w:tr>
          </w:tbl>
          <w:p w14:paraId="306EDDA7" w14:textId="5649E4DC" w:rsidR="00F81D5B" w:rsidRPr="000F52BF" w:rsidRDefault="00F81D5B" w:rsidP="00655948">
            <w:pPr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</w:p>
        </w:tc>
      </w:tr>
    </w:tbl>
    <w:p w14:paraId="48A11F33" w14:textId="28BA4710" w:rsidR="00822223" w:rsidRPr="00CA510A" w:rsidRDefault="00822223" w:rsidP="001C316B">
      <w:pPr>
        <w:rPr>
          <w:sz w:val="2"/>
          <w:szCs w:val="2"/>
        </w:rPr>
      </w:pPr>
    </w:p>
    <w:sectPr w:rsidR="00822223" w:rsidRPr="00CA510A" w:rsidSect="00F81D5B">
      <w:headerReference w:type="default" r:id="rId16"/>
      <w:footerReference w:type="default" r:id="rId17"/>
      <w:pgSz w:w="11907" w:h="16840" w:code="9"/>
      <w:pgMar w:top="567" w:right="851" w:bottom="567" w:left="851" w:header="454" w:footer="454" w:gutter="0"/>
      <w:cols w:space="708"/>
      <w:noEndnote/>
      <w:docGrid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555E0" w14:textId="77777777" w:rsidR="00AB0E8D" w:rsidRDefault="00AB0E8D" w:rsidP="00556B0B">
      <w:r>
        <w:separator/>
      </w:r>
    </w:p>
  </w:endnote>
  <w:endnote w:type="continuationSeparator" w:id="0">
    <w:p w14:paraId="083C1232" w14:textId="77777777" w:rsidR="00AB0E8D" w:rsidRDefault="00AB0E8D" w:rsidP="0055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25AF5" w14:textId="677CB665" w:rsidR="00CE49E3" w:rsidRPr="00265A37" w:rsidRDefault="00556B0B">
    <w:pPr>
      <w:pStyle w:val="a5"/>
      <w:rPr>
        <w:i/>
        <w:iCs/>
        <w:color w:val="7F7F7F" w:themeColor="text1" w:themeTint="80"/>
        <w:sz w:val="20"/>
        <w:szCs w:val="21"/>
      </w:rPr>
    </w:pPr>
    <w:r w:rsidRPr="00265A37">
      <w:rPr>
        <w:i/>
        <w:iCs/>
        <w:color w:val="7F7F7F" w:themeColor="text1" w:themeTint="80"/>
        <w:sz w:val="20"/>
        <w:szCs w:val="21"/>
      </w:rPr>
      <w:t>Jockey Club STEAM Education Resources Sharing Scheme</w:t>
    </w:r>
    <w:r w:rsidR="00CE49E3" w:rsidRPr="00265A37">
      <w:rPr>
        <w:i/>
        <w:iCs/>
        <w:color w:val="7F7F7F" w:themeColor="text1" w:themeTint="80"/>
        <w:sz w:val="20"/>
        <w:szCs w:val="21"/>
      </w:rPr>
      <w:t xml:space="preserve"> </w:t>
    </w:r>
    <w:r w:rsidR="00CE49E3" w:rsidRPr="00265A37">
      <w:rPr>
        <w:i/>
        <w:iCs/>
        <w:color w:val="7F7F7F" w:themeColor="text1" w:themeTint="80"/>
        <w:sz w:val="20"/>
        <w:szCs w:val="21"/>
        <w:lang w:eastAsia="zh-TW"/>
      </w:rPr>
      <w:t>–</w:t>
    </w:r>
    <w:r w:rsidR="00CE49E3" w:rsidRPr="00265A37">
      <w:rPr>
        <w:i/>
        <w:iCs/>
        <w:color w:val="7F7F7F" w:themeColor="text1" w:themeTint="80"/>
        <w:sz w:val="20"/>
        <w:szCs w:val="21"/>
      </w:rPr>
      <w:t xml:space="preserve"> </w:t>
    </w:r>
    <w:r w:rsidR="001D3E72">
      <w:rPr>
        <w:rFonts w:hint="eastAsia"/>
        <w:i/>
        <w:iCs/>
        <w:color w:val="7F7F7F" w:themeColor="text1" w:themeTint="80"/>
        <w:sz w:val="20"/>
        <w:szCs w:val="21"/>
        <w:lang w:eastAsia="zh-TW"/>
      </w:rPr>
      <w:t>2019092</w:t>
    </w:r>
    <w:r w:rsidR="00A32B0A">
      <w:rPr>
        <w:rFonts w:hint="eastAsia"/>
        <w:i/>
        <w:iCs/>
        <w:color w:val="7F7F7F" w:themeColor="text1" w:themeTint="80"/>
        <w:sz w:val="20"/>
        <w:szCs w:val="21"/>
        <w:lang w:eastAsia="zh-TW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56131" w14:textId="77777777" w:rsidR="00AB0E8D" w:rsidRDefault="00AB0E8D" w:rsidP="00556B0B">
      <w:r>
        <w:separator/>
      </w:r>
    </w:p>
  </w:footnote>
  <w:footnote w:type="continuationSeparator" w:id="0">
    <w:p w14:paraId="698EFBF3" w14:textId="77777777" w:rsidR="00AB0E8D" w:rsidRDefault="00AB0E8D" w:rsidP="00556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E7B50" w14:textId="6FD1108C" w:rsidR="00924AB6" w:rsidRDefault="00924AB6">
    <w:pPr>
      <w:pStyle w:val="a3"/>
    </w:pPr>
    <w:r w:rsidRPr="002271B9">
      <w:rPr>
        <w:rFonts w:asciiTheme="minorHAnsi" w:hAnsiTheme="minorHAnsi" w:cstheme="minorHAnsi"/>
        <w:b/>
        <w:bCs/>
        <w:noProof/>
        <w:color w:val="C00000"/>
        <w:sz w:val="52"/>
        <w:szCs w:val="48"/>
        <w:lang w:val="en-US" w:eastAsia="zh-TW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</w:rPr>
      <w:drawing>
        <wp:anchor distT="0" distB="0" distL="114300" distR="114300" simplePos="0" relativeHeight="251659264" behindDoc="1" locked="0" layoutInCell="1" allowOverlap="1" wp14:anchorId="4274BEB3" wp14:editId="61C72EE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05700" cy="10648950"/>
          <wp:effectExtent l="0" t="0" r="0" b="0"/>
          <wp:wrapNone/>
          <wp:docPr id="16" name="Picture 16" descr="C:\Users\lluk\AppData\Local\Microsoft\Windows\Temporary Internet Files\Content.IE5\ICA92A30\CornerInlayBorderPink[1]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lluk\AppData\Local\Microsoft\Windows\Temporary Internet Files\Content.IE5\ICA92A30\CornerInlayBorderPink[1]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75" t="2950" r="2900" b="2950"/>
                  <a:stretch/>
                </pic:blipFill>
                <pic:spPr bwMode="auto">
                  <a:xfrm>
                    <a:off x="0" y="0"/>
                    <a:ext cx="7505700" cy="10648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251B3"/>
    <w:multiLevelType w:val="hybridMultilevel"/>
    <w:tmpl w:val="61AC88E4"/>
    <w:lvl w:ilvl="0" w:tplc="BF8C1712">
      <w:numFmt w:val="bullet"/>
      <w:lvlText w:val=""/>
      <w:lvlJc w:val="left"/>
      <w:pPr>
        <w:ind w:left="720" w:hanging="360"/>
      </w:pPr>
      <w:rPr>
        <w:rFonts w:ascii="Wingdings" w:eastAsia="新細明體" w:hAnsi="Wingding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ald CHOW Ka Chun">
    <w15:presenceInfo w15:providerId="AD" w15:userId="S-1-5-21-73586283-746137067-725345543-25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bordersDoNotSurroundHeader/>
  <w:bordersDoNotSurroundFooter/>
  <w:proofState w:spelling="clean"/>
  <w:trackRevisions/>
  <w:defaultTabStop w:val="720"/>
  <w:drawingGridHorizontalSpacing w:val="110"/>
  <w:drawingGridVerticalSpacing w:val="175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M7YwMDWyNDM1MDZQ0lEKTi0uzszPAykwrQUA7kFcVywAAAA="/>
  </w:docVars>
  <w:rsids>
    <w:rsidRoot w:val="00E86027"/>
    <w:rsid w:val="000151DA"/>
    <w:rsid w:val="0001576C"/>
    <w:rsid w:val="0003621E"/>
    <w:rsid w:val="00040408"/>
    <w:rsid w:val="0005580E"/>
    <w:rsid w:val="00073F23"/>
    <w:rsid w:val="00091B96"/>
    <w:rsid w:val="00091D10"/>
    <w:rsid w:val="000B264E"/>
    <w:rsid w:val="000B584B"/>
    <w:rsid w:val="000C1E25"/>
    <w:rsid w:val="000C71A7"/>
    <w:rsid w:val="000E28D9"/>
    <w:rsid w:val="00114811"/>
    <w:rsid w:val="00123A74"/>
    <w:rsid w:val="0016675F"/>
    <w:rsid w:val="0018758A"/>
    <w:rsid w:val="001A07D5"/>
    <w:rsid w:val="001C316B"/>
    <w:rsid w:val="001D2D51"/>
    <w:rsid w:val="001D3E72"/>
    <w:rsid w:val="001D5CDC"/>
    <w:rsid w:val="001F04DC"/>
    <w:rsid w:val="001F7344"/>
    <w:rsid w:val="002067E6"/>
    <w:rsid w:val="00237B80"/>
    <w:rsid w:val="00262B2A"/>
    <w:rsid w:val="00265A37"/>
    <w:rsid w:val="00265E48"/>
    <w:rsid w:val="002A7675"/>
    <w:rsid w:val="002B1189"/>
    <w:rsid w:val="00307951"/>
    <w:rsid w:val="0033058C"/>
    <w:rsid w:val="00352DAF"/>
    <w:rsid w:val="00390282"/>
    <w:rsid w:val="003A3D1E"/>
    <w:rsid w:val="003B38A8"/>
    <w:rsid w:val="003B6706"/>
    <w:rsid w:val="003C7C1D"/>
    <w:rsid w:val="0045631D"/>
    <w:rsid w:val="00471899"/>
    <w:rsid w:val="004A3E45"/>
    <w:rsid w:val="004E338B"/>
    <w:rsid w:val="00501326"/>
    <w:rsid w:val="005438FE"/>
    <w:rsid w:val="00556B0B"/>
    <w:rsid w:val="005732A3"/>
    <w:rsid w:val="0059328A"/>
    <w:rsid w:val="0059778C"/>
    <w:rsid w:val="005D5053"/>
    <w:rsid w:val="005E270C"/>
    <w:rsid w:val="005E3C4A"/>
    <w:rsid w:val="005F2FA6"/>
    <w:rsid w:val="005F69C9"/>
    <w:rsid w:val="00617706"/>
    <w:rsid w:val="006301A9"/>
    <w:rsid w:val="00654F90"/>
    <w:rsid w:val="0069306F"/>
    <w:rsid w:val="006A16FB"/>
    <w:rsid w:val="006A2661"/>
    <w:rsid w:val="006B393C"/>
    <w:rsid w:val="006C7EF6"/>
    <w:rsid w:val="006F076F"/>
    <w:rsid w:val="00715694"/>
    <w:rsid w:val="0075787C"/>
    <w:rsid w:val="007C39A0"/>
    <w:rsid w:val="007C7413"/>
    <w:rsid w:val="00802E99"/>
    <w:rsid w:val="008208E9"/>
    <w:rsid w:val="00822223"/>
    <w:rsid w:val="00875C5A"/>
    <w:rsid w:val="00883E18"/>
    <w:rsid w:val="00885001"/>
    <w:rsid w:val="008C2197"/>
    <w:rsid w:val="008C2561"/>
    <w:rsid w:val="008C2E5D"/>
    <w:rsid w:val="008D3662"/>
    <w:rsid w:val="00902361"/>
    <w:rsid w:val="00907CD2"/>
    <w:rsid w:val="00915B34"/>
    <w:rsid w:val="00924AB6"/>
    <w:rsid w:val="00957BF6"/>
    <w:rsid w:val="00960A2D"/>
    <w:rsid w:val="00960F56"/>
    <w:rsid w:val="00965A20"/>
    <w:rsid w:val="00973864"/>
    <w:rsid w:val="00976168"/>
    <w:rsid w:val="0099044A"/>
    <w:rsid w:val="00A14E60"/>
    <w:rsid w:val="00A32B0A"/>
    <w:rsid w:val="00A4694F"/>
    <w:rsid w:val="00A50817"/>
    <w:rsid w:val="00A7412B"/>
    <w:rsid w:val="00A9025B"/>
    <w:rsid w:val="00A97040"/>
    <w:rsid w:val="00AA078D"/>
    <w:rsid w:val="00AA51BF"/>
    <w:rsid w:val="00AB0E8D"/>
    <w:rsid w:val="00AB24FF"/>
    <w:rsid w:val="00AC19B1"/>
    <w:rsid w:val="00AF4192"/>
    <w:rsid w:val="00B04FE8"/>
    <w:rsid w:val="00B11BCE"/>
    <w:rsid w:val="00B27737"/>
    <w:rsid w:val="00B51713"/>
    <w:rsid w:val="00B60BFA"/>
    <w:rsid w:val="00B63C66"/>
    <w:rsid w:val="00B83E27"/>
    <w:rsid w:val="00B9583A"/>
    <w:rsid w:val="00BA57C8"/>
    <w:rsid w:val="00BC7DD1"/>
    <w:rsid w:val="00BF19D2"/>
    <w:rsid w:val="00BF4F0B"/>
    <w:rsid w:val="00BF6818"/>
    <w:rsid w:val="00C26A17"/>
    <w:rsid w:val="00C363C0"/>
    <w:rsid w:val="00C606F7"/>
    <w:rsid w:val="00CA510A"/>
    <w:rsid w:val="00CE49E3"/>
    <w:rsid w:val="00D11253"/>
    <w:rsid w:val="00D17588"/>
    <w:rsid w:val="00DD140C"/>
    <w:rsid w:val="00DD22ED"/>
    <w:rsid w:val="00DD3092"/>
    <w:rsid w:val="00E02235"/>
    <w:rsid w:val="00E03D8B"/>
    <w:rsid w:val="00E65D83"/>
    <w:rsid w:val="00E74DE8"/>
    <w:rsid w:val="00E86027"/>
    <w:rsid w:val="00EC48F6"/>
    <w:rsid w:val="00EF0227"/>
    <w:rsid w:val="00EF2B37"/>
    <w:rsid w:val="00F03EB9"/>
    <w:rsid w:val="00F05A92"/>
    <w:rsid w:val="00F068E1"/>
    <w:rsid w:val="00F16F0D"/>
    <w:rsid w:val="00F63FCC"/>
    <w:rsid w:val="00F81D5B"/>
    <w:rsid w:val="00FC75A3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A28A8"/>
  <w15:docId w15:val="{1ADF41FD-D548-4651-AEA7-97AF7A8E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theme="minorBidi"/>
        <w:sz w:val="24"/>
        <w:szCs w:val="22"/>
        <w:lang w:val="en-HK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B0B"/>
    <w:pPr>
      <w:tabs>
        <w:tab w:val="center" w:pos="4513"/>
        <w:tab w:val="right" w:pos="9026"/>
      </w:tabs>
    </w:pPr>
  </w:style>
  <w:style w:type="character" w:customStyle="1" w:styleId="a4">
    <w:name w:val="頁首 字元"/>
    <w:basedOn w:val="a0"/>
    <w:link w:val="a3"/>
    <w:uiPriority w:val="99"/>
    <w:rsid w:val="00556B0B"/>
  </w:style>
  <w:style w:type="paragraph" w:styleId="a5">
    <w:name w:val="footer"/>
    <w:basedOn w:val="a"/>
    <w:link w:val="a6"/>
    <w:uiPriority w:val="99"/>
    <w:unhideWhenUsed/>
    <w:rsid w:val="00556B0B"/>
    <w:pPr>
      <w:tabs>
        <w:tab w:val="center" w:pos="4513"/>
        <w:tab w:val="right" w:pos="9026"/>
      </w:tabs>
    </w:pPr>
  </w:style>
  <w:style w:type="character" w:customStyle="1" w:styleId="a6">
    <w:name w:val="頁尾 字元"/>
    <w:basedOn w:val="a0"/>
    <w:link w:val="a5"/>
    <w:uiPriority w:val="99"/>
    <w:rsid w:val="00556B0B"/>
  </w:style>
  <w:style w:type="table" w:styleId="a7">
    <w:name w:val="Table Grid"/>
    <w:basedOn w:val="a1"/>
    <w:uiPriority w:val="39"/>
    <w:rsid w:val="00556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E338B"/>
    <w:rPr>
      <w:rFonts w:ascii="Tahoma" w:hAnsi="Tahoma" w:cs="Tahoma"/>
      <w:sz w:val="16"/>
      <w:szCs w:val="16"/>
    </w:rPr>
  </w:style>
  <w:style w:type="character" w:customStyle="1" w:styleId="a9">
    <w:name w:val="註解方塊文字 字元"/>
    <w:basedOn w:val="a0"/>
    <w:link w:val="a8"/>
    <w:uiPriority w:val="99"/>
    <w:semiHidden/>
    <w:rsid w:val="004E338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B3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6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eg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CC720-2EAD-494B-BE27-F5B99459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Luk</dc:creator>
  <cp:lastModifiedBy>Ronald CHOW Ka Chun</cp:lastModifiedBy>
  <cp:revision>7</cp:revision>
  <cp:lastPrinted>2019-09-28T18:01:00Z</cp:lastPrinted>
  <dcterms:created xsi:type="dcterms:W3CDTF">2019-09-30T14:17:00Z</dcterms:created>
  <dcterms:modified xsi:type="dcterms:W3CDTF">2024-01-22T01:49:00Z</dcterms:modified>
</cp:coreProperties>
</file>